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90D52" w14:textId="77777777" w:rsidR="000614BF" w:rsidRPr="00977062" w:rsidRDefault="000614BF" w:rsidP="000907BB">
      <w:pPr>
        <w:spacing w:after="0" w:line="240" w:lineRule="auto"/>
        <w:jc w:val="right"/>
        <w:rPr>
          <w:rFonts w:cs="Times New Roman"/>
          <w:szCs w:val="24"/>
        </w:rPr>
      </w:pPr>
      <w:commentRangeStart w:id="0"/>
      <w:r w:rsidRPr="00977062">
        <w:rPr>
          <w:rFonts w:cs="Times New Roman"/>
          <w:szCs w:val="24"/>
        </w:rPr>
        <w:t>EELNÕU</w:t>
      </w:r>
      <w:commentRangeEnd w:id="0"/>
      <w:r w:rsidR="00806163">
        <w:rPr>
          <w:rStyle w:val="Kommentaariviide"/>
        </w:rPr>
        <w:commentReference w:id="0"/>
      </w:r>
    </w:p>
    <w:p w14:paraId="3B33AB8A" w14:textId="41DE9053" w:rsidR="000614BF" w:rsidRPr="00977062" w:rsidRDefault="00A25D44" w:rsidP="00977062">
      <w:pPr>
        <w:spacing w:after="0" w:line="240" w:lineRule="auto"/>
        <w:jc w:val="right"/>
        <w:rPr>
          <w:rFonts w:cs="Times New Roman"/>
          <w:szCs w:val="24"/>
        </w:rPr>
      </w:pPr>
      <w:commentRangeStart w:id="1"/>
      <w:r>
        <w:rPr>
          <w:rFonts w:cs="Times New Roman"/>
          <w:szCs w:val="24"/>
        </w:rPr>
        <w:t>02</w:t>
      </w:r>
      <w:r w:rsidR="00977062">
        <w:rPr>
          <w:rFonts w:cs="Times New Roman"/>
          <w:szCs w:val="24"/>
        </w:rPr>
        <w:t>.</w:t>
      </w:r>
      <w:r>
        <w:rPr>
          <w:rFonts w:cs="Times New Roman"/>
          <w:szCs w:val="24"/>
        </w:rPr>
        <w:t>10</w:t>
      </w:r>
      <w:r w:rsidR="00977062">
        <w:rPr>
          <w:rFonts w:cs="Times New Roman"/>
          <w:szCs w:val="24"/>
        </w:rPr>
        <w:t>.2024</w:t>
      </w:r>
    </w:p>
    <w:p w14:paraId="5089E3FB" w14:textId="3B7DF305" w:rsidR="00256CF9" w:rsidRPr="00996578" w:rsidRDefault="008F671B">
      <w:pPr>
        <w:spacing w:after="0" w:line="240" w:lineRule="auto"/>
        <w:jc w:val="center"/>
        <w:rPr>
          <w:rFonts w:cs="Times New Roman"/>
          <w:b/>
          <w:bCs/>
          <w:sz w:val="32"/>
          <w:szCs w:val="32"/>
          <w:rPrChange w:id="2" w:author="Kärt Voor" w:date="2024-12-03T07:33:00Z">
            <w:rPr>
              <w:rFonts w:cs="Times New Roman"/>
              <w:b/>
              <w:bCs/>
              <w:szCs w:val="24"/>
            </w:rPr>
          </w:rPrChange>
        </w:rPr>
        <w:pPrChange w:id="3" w:author="Kärt Voor" w:date="2024-12-03T07:33:00Z">
          <w:pPr>
            <w:spacing w:after="0" w:line="240" w:lineRule="auto"/>
            <w:jc w:val="both"/>
          </w:pPr>
        </w:pPrChange>
      </w:pPr>
      <w:r w:rsidRPr="00996578">
        <w:rPr>
          <w:rFonts w:cs="Times New Roman"/>
          <w:b/>
          <w:bCs/>
          <w:sz w:val="32"/>
          <w:szCs w:val="32"/>
          <w:rPrChange w:id="4" w:author="Kärt Voor" w:date="2024-12-03T07:33:00Z">
            <w:rPr>
              <w:rFonts w:cs="Times New Roman"/>
              <w:b/>
              <w:bCs/>
              <w:szCs w:val="24"/>
            </w:rPr>
          </w:rPrChange>
        </w:rPr>
        <w:t>Raudteeseaduse</w:t>
      </w:r>
      <w:r w:rsidR="0008605D" w:rsidRPr="00996578">
        <w:rPr>
          <w:rFonts w:cs="Times New Roman"/>
          <w:b/>
          <w:bCs/>
          <w:sz w:val="32"/>
          <w:szCs w:val="32"/>
          <w:rPrChange w:id="5" w:author="Kärt Voor" w:date="2024-12-03T07:33:00Z">
            <w:rPr>
              <w:rFonts w:cs="Times New Roman"/>
              <w:b/>
              <w:bCs/>
              <w:szCs w:val="24"/>
            </w:rPr>
          </w:rPrChange>
        </w:rPr>
        <w:t xml:space="preserve"> ja </w:t>
      </w:r>
      <w:del w:id="6" w:author="Kärt Voor" w:date="2024-12-03T07:34:00Z">
        <w:r w:rsidR="0008605D" w:rsidRPr="00996578" w:rsidDel="00996578">
          <w:rPr>
            <w:rFonts w:cs="Times New Roman"/>
            <w:b/>
            <w:bCs/>
            <w:sz w:val="32"/>
            <w:szCs w:val="32"/>
            <w:rPrChange w:id="7" w:author="Kärt Voor" w:date="2024-12-03T07:33:00Z">
              <w:rPr>
                <w:rFonts w:cs="Times New Roman"/>
                <w:b/>
                <w:bCs/>
                <w:szCs w:val="24"/>
              </w:rPr>
            </w:rPrChange>
          </w:rPr>
          <w:delText xml:space="preserve">teiste </w:delText>
        </w:r>
      </w:del>
      <w:ins w:id="8" w:author="Kärt Voor" w:date="2024-12-03T07:34:00Z">
        <w:r w:rsidR="00996578">
          <w:rPr>
            <w:rFonts w:cs="Times New Roman"/>
            <w:b/>
            <w:bCs/>
            <w:sz w:val="32"/>
            <w:szCs w:val="32"/>
          </w:rPr>
          <w:t xml:space="preserve">riigilõivuseaduse muutmise </w:t>
        </w:r>
        <w:commentRangeEnd w:id="1"/>
        <w:r w:rsidR="00996578">
          <w:rPr>
            <w:rStyle w:val="Kommentaariviide"/>
          </w:rPr>
          <w:commentReference w:id="1"/>
        </w:r>
      </w:ins>
      <w:del w:id="9" w:author="Kärt Voor" w:date="2024-12-03T07:34:00Z">
        <w:r w:rsidR="0008605D" w:rsidRPr="00996578" w:rsidDel="00996578">
          <w:rPr>
            <w:rFonts w:cs="Times New Roman"/>
            <w:b/>
            <w:bCs/>
            <w:sz w:val="32"/>
            <w:szCs w:val="32"/>
            <w:rPrChange w:id="10" w:author="Kärt Voor" w:date="2024-12-03T07:33:00Z">
              <w:rPr>
                <w:rFonts w:cs="Times New Roman"/>
                <w:b/>
                <w:bCs/>
                <w:szCs w:val="24"/>
              </w:rPr>
            </w:rPrChange>
          </w:rPr>
          <w:delText>seaduste</w:delText>
        </w:r>
        <w:r w:rsidR="00256CF9" w:rsidRPr="00996578" w:rsidDel="00996578">
          <w:rPr>
            <w:rFonts w:cs="Times New Roman"/>
            <w:b/>
            <w:bCs/>
            <w:sz w:val="32"/>
            <w:szCs w:val="32"/>
            <w:rPrChange w:id="11" w:author="Kärt Voor" w:date="2024-12-03T07:33:00Z">
              <w:rPr>
                <w:rFonts w:cs="Times New Roman"/>
                <w:b/>
                <w:bCs/>
                <w:szCs w:val="24"/>
              </w:rPr>
            </w:rPrChange>
          </w:rPr>
          <w:delText xml:space="preserve"> </w:delText>
        </w:r>
      </w:del>
      <w:proofErr w:type="spellStart"/>
      <w:r w:rsidR="00256CF9" w:rsidRPr="00996578">
        <w:rPr>
          <w:rFonts w:cs="Times New Roman"/>
          <w:b/>
          <w:bCs/>
          <w:sz w:val="32"/>
          <w:szCs w:val="32"/>
          <w:rPrChange w:id="12" w:author="Kärt Voor" w:date="2024-12-03T07:33:00Z">
            <w:rPr>
              <w:rFonts w:cs="Times New Roman"/>
              <w:b/>
              <w:bCs/>
              <w:szCs w:val="24"/>
            </w:rPr>
          </w:rPrChange>
        </w:rPr>
        <w:t>muutmise</w:t>
      </w:r>
      <w:proofErr w:type="spellEnd"/>
      <w:r w:rsidR="00256CF9" w:rsidRPr="00996578">
        <w:rPr>
          <w:rFonts w:cs="Times New Roman"/>
          <w:b/>
          <w:bCs/>
          <w:sz w:val="32"/>
          <w:szCs w:val="32"/>
          <w:rPrChange w:id="13" w:author="Kärt Voor" w:date="2024-12-03T07:33:00Z">
            <w:rPr>
              <w:rFonts w:cs="Times New Roman"/>
              <w:b/>
              <w:bCs/>
              <w:szCs w:val="24"/>
            </w:rPr>
          </w:rPrChange>
        </w:rPr>
        <w:t xml:space="preserve"> seadus</w:t>
      </w:r>
    </w:p>
    <w:p w14:paraId="26938C1F" w14:textId="77777777" w:rsidR="000614BF" w:rsidRPr="00977062" w:rsidRDefault="000614BF" w:rsidP="000907BB">
      <w:pPr>
        <w:spacing w:after="0" w:line="240" w:lineRule="auto"/>
        <w:jc w:val="both"/>
        <w:rPr>
          <w:rFonts w:cs="Times New Roman"/>
          <w:b/>
          <w:bCs/>
          <w:szCs w:val="24"/>
        </w:rPr>
      </w:pPr>
    </w:p>
    <w:p w14:paraId="53EFFEB3" w14:textId="77777777" w:rsidR="00E0137D" w:rsidRPr="00977062" w:rsidRDefault="000614BF" w:rsidP="000907BB">
      <w:pPr>
        <w:spacing w:after="0" w:line="240" w:lineRule="auto"/>
        <w:jc w:val="both"/>
        <w:rPr>
          <w:rFonts w:cs="Times New Roman"/>
          <w:b/>
          <w:bCs/>
          <w:szCs w:val="24"/>
        </w:rPr>
      </w:pPr>
      <w:r w:rsidRPr="00977062">
        <w:rPr>
          <w:rFonts w:cs="Times New Roman"/>
          <w:b/>
          <w:bCs/>
          <w:szCs w:val="24"/>
        </w:rPr>
        <w:t xml:space="preserve">§ 1. </w:t>
      </w:r>
      <w:r w:rsidR="008F671B" w:rsidRPr="00977062">
        <w:rPr>
          <w:rFonts w:cs="Times New Roman"/>
          <w:b/>
          <w:bCs/>
          <w:szCs w:val="24"/>
        </w:rPr>
        <w:t>Raudteeseaduse</w:t>
      </w:r>
      <w:r w:rsidR="00E0137D" w:rsidRPr="00977062">
        <w:rPr>
          <w:rFonts w:cs="Times New Roman"/>
          <w:b/>
          <w:bCs/>
          <w:szCs w:val="24"/>
        </w:rPr>
        <w:t xml:space="preserve"> muutmine</w:t>
      </w:r>
    </w:p>
    <w:p w14:paraId="6EAC870D" w14:textId="77777777" w:rsidR="00E0137D" w:rsidRPr="00977062" w:rsidRDefault="00E0137D" w:rsidP="000907BB">
      <w:pPr>
        <w:spacing w:after="0" w:line="240" w:lineRule="auto"/>
        <w:jc w:val="both"/>
        <w:rPr>
          <w:rFonts w:cs="Times New Roman"/>
          <w:szCs w:val="24"/>
        </w:rPr>
      </w:pPr>
    </w:p>
    <w:p w14:paraId="05734DFE" w14:textId="170F1225" w:rsidR="000614BF" w:rsidRPr="00977062" w:rsidRDefault="00E0137D" w:rsidP="000907BB">
      <w:pPr>
        <w:spacing w:after="0" w:line="240" w:lineRule="auto"/>
        <w:jc w:val="both"/>
        <w:rPr>
          <w:rFonts w:cs="Times New Roman"/>
          <w:szCs w:val="24"/>
        </w:rPr>
      </w:pPr>
      <w:r w:rsidRPr="00977062">
        <w:rPr>
          <w:rFonts w:cs="Times New Roman"/>
          <w:szCs w:val="24"/>
        </w:rPr>
        <w:t>Raudteeseaduses</w:t>
      </w:r>
      <w:r w:rsidR="000614BF" w:rsidRPr="00977062">
        <w:rPr>
          <w:rFonts w:cs="Times New Roman"/>
          <w:b/>
          <w:bCs/>
          <w:szCs w:val="24"/>
        </w:rPr>
        <w:t xml:space="preserve"> </w:t>
      </w:r>
      <w:r w:rsidR="000614BF" w:rsidRPr="00977062">
        <w:rPr>
          <w:rFonts w:cs="Times New Roman"/>
          <w:szCs w:val="24"/>
        </w:rPr>
        <w:t>tehakse järgmised muudatused:</w:t>
      </w:r>
    </w:p>
    <w:p w14:paraId="3383BCC0" w14:textId="77777777" w:rsidR="000614BF" w:rsidRPr="00977062" w:rsidRDefault="000614BF" w:rsidP="000907BB">
      <w:pPr>
        <w:spacing w:after="0" w:line="240" w:lineRule="auto"/>
        <w:jc w:val="both"/>
        <w:rPr>
          <w:rFonts w:cs="Times New Roman"/>
          <w:b/>
          <w:bCs/>
          <w:szCs w:val="24"/>
        </w:rPr>
      </w:pPr>
    </w:p>
    <w:p w14:paraId="736B6EE8" w14:textId="415CDDC7" w:rsidR="008F671B" w:rsidRPr="00406EA2" w:rsidRDefault="000614BF" w:rsidP="000907BB">
      <w:pPr>
        <w:pStyle w:val="Loendilik"/>
        <w:spacing w:after="0" w:line="240" w:lineRule="auto"/>
        <w:ind w:left="0"/>
        <w:jc w:val="both"/>
        <w:rPr>
          <w:rFonts w:cs="Times New Roman"/>
          <w:szCs w:val="24"/>
        </w:rPr>
      </w:pPr>
      <w:r w:rsidRPr="00406EA2">
        <w:rPr>
          <w:rFonts w:cs="Times New Roman"/>
          <w:b/>
          <w:bCs/>
          <w:szCs w:val="24"/>
        </w:rPr>
        <w:t>1)</w:t>
      </w:r>
      <w:r w:rsidRPr="00406EA2">
        <w:rPr>
          <w:rFonts w:cs="Times New Roman"/>
          <w:szCs w:val="24"/>
        </w:rPr>
        <w:t xml:space="preserve"> </w:t>
      </w:r>
      <w:r w:rsidR="008F671B" w:rsidRPr="00406EA2">
        <w:rPr>
          <w:rFonts w:cs="Times New Roman"/>
          <w:szCs w:val="24"/>
        </w:rPr>
        <w:t xml:space="preserve">paragrahvi 3 lõike 1 punktis 3 ja § 94 lõike 1 punktis 6 </w:t>
      </w:r>
      <w:bookmarkStart w:id="14" w:name="_Hlk170934762"/>
      <w:r w:rsidR="008F671B" w:rsidRPr="00406EA2">
        <w:rPr>
          <w:rFonts w:cs="Times New Roman"/>
          <w:szCs w:val="24"/>
        </w:rPr>
        <w:t>asendatakse sõna „pöörangute“ sõnaga „pöörmete“</w:t>
      </w:r>
      <w:bookmarkEnd w:id="14"/>
      <w:r w:rsidR="008F671B" w:rsidRPr="00406EA2">
        <w:rPr>
          <w:rFonts w:cs="Times New Roman"/>
          <w:szCs w:val="24"/>
        </w:rPr>
        <w:t>;</w:t>
      </w:r>
    </w:p>
    <w:p w14:paraId="3E53C7F6" w14:textId="77777777" w:rsidR="00F53D3A" w:rsidRPr="00406EA2" w:rsidRDefault="00F53D3A" w:rsidP="000907BB">
      <w:pPr>
        <w:pStyle w:val="Loendilik"/>
        <w:spacing w:after="0" w:line="240" w:lineRule="auto"/>
        <w:ind w:left="0"/>
        <w:jc w:val="both"/>
        <w:rPr>
          <w:rFonts w:cs="Times New Roman"/>
          <w:b/>
          <w:bCs/>
          <w:szCs w:val="24"/>
        </w:rPr>
      </w:pPr>
    </w:p>
    <w:p w14:paraId="546E072D" w14:textId="36C623E1" w:rsidR="002B628D" w:rsidRPr="00406EA2" w:rsidRDefault="00F53D3A" w:rsidP="000907BB">
      <w:pPr>
        <w:pStyle w:val="Loendilik"/>
        <w:spacing w:after="0" w:line="240" w:lineRule="auto"/>
        <w:ind w:left="0"/>
        <w:jc w:val="both"/>
        <w:rPr>
          <w:rFonts w:cs="Times New Roman"/>
          <w:szCs w:val="24"/>
        </w:rPr>
      </w:pPr>
      <w:r w:rsidRPr="00406EA2">
        <w:rPr>
          <w:rFonts w:cs="Times New Roman"/>
          <w:b/>
          <w:bCs/>
          <w:szCs w:val="24"/>
        </w:rPr>
        <w:t>2)</w:t>
      </w:r>
      <w:r w:rsidRPr="00406EA2">
        <w:rPr>
          <w:rFonts w:cs="Times New Roman"/>
          <w:szCs w:val="24"/>
        </w:rPr>
        <w:t xml:space="preserve"> </w:t>
      </w:r>
      <w:r w:rsidR="002B628D" w:rsidRPr="00406EA2">
        <w:rPr>
          <w:rFonts w:cs="Times New Roman"/>
          <w:szCs w:val="24"/>
        </w:rPr>
        <w:t xml:space="preserve">paragrahvi 7 lõige 1 </w:t>
      </w:r>
      <w:bookmarkStart w:id="15" w:name="_Hlk171949197"/>
      <w:r w:rsidR="002B628D" w:rsidRPr="00406EA2">
        <w:rPr>
          <w:rFonts w:cs="Times New Roman"/>
          <w:szCs w:val="24"/>
        </w:rPr>
        <w:t>muudetakse ja sõnastatakse järgmiselt:</w:t>
      </w:r>
      <w:bookmarkEnd w:id="15"/>
      <w:r w:rsidR="002B628D" w:rsidRPr="00406EA2">
        <w:rPr>
          <w:rFonts w:cs="Times New Roman"/>
          <w:szCs w:val="24"/>
        </w:rPr>
        <w:t xml:space="preserve"> </w:t>
      </w:r>
    </w:p>
    <w:p w14:paraId="11A96889" w14:textId="77777777" w:rsidR="002B628D" w:rsidRPr="00406EA2" w:rsidRDefault="002B628D" w:rsidP="000907BB">
      <w:pPr>
        <w:pStyle w:val="Loendilik"/>
        <w:spacing w:after="0" w:line="240" w:lineRule="auto"/>
        <w:ind w:left="0"/>
        <w:jc w:val="both"/>
        <w:rPr>
          <w:rFonts w:cs="Times New Roman"/>
          <w:b/>
          <w:bCs/>
          <w:szCs w:val="24"/>
        </w:rPr>
      </w:pPr>
    </w:p>
    <w:p w14:paraId="41A5E780" w14:textId="690169D5" w:rsidR="002B628D" w:rsidRPr="00406EA2" w:rsidRDefault="00837CB7" w:rsidP="000907BB">
      <w:pPr>
        <w:spacing w:after="0" w:line="240" w:lineRule="auto"/>
        <w:jc w:val="both"/>
        <w:rPr>
          <w:rFonts w:cs="Times New Roman"/>
          <w:color w:val="202020"/>
          <w:szCs w:val="24"/>
          <w:shd w:val="clear" w:color="auto" w:fill="FFFFFF"/>
        </w:rPr>
      </w:pPr>
      <w:commentRangeStart w:id="16"/>
      <w:ins w:id="17" w:author="Kärt Voor" w:date="2024-12-03T07:17:00Z">
        <w:r>
          <w:rPr>
            <w:rFonts w:cs="Times New Roman"/>
            <w:color w:val="202020"/>
            <w:szCs w:val="24"/>
            <w:shd w:val="clear" w:color="auto" w:fill="FFFFFF"/>
          </w:rPr>
          <w:t>„</w:t>
        </w:r>
      </w:ins>
      <w:commentRangeEnd w:id="16"/>
      <w:ins w:id="18" w:author="Kärt Voor" w:date="2024-12-03T07:33:00Z">
        <w:r w:rsidR="00C737F5">
          <w:rPr>
            <w:rStyle w:val="Kommentaariviide"/>
          </w:rPr>
          <w:commentReference w:id="16"/>
        </w:r>
      </w:ins>
      <w:del w:id="19" w:author="Kärt Voor" w:date="2024-12-03T07:17:00Z">
        <w:r w:rsidR="002B628D" w:rsidRPr="00406EA2" w:rsidDel="00837CB7">
          <w:rPr>
            <w:rFonts w:cs="Times New Roman"/>
            <w:color w:val="202020"/>
            <w:szCs w:val="24"/>
            <w:shd w:val="clear" w:color="auto" w:fill="FFFFFF"/>
          </w:rPr>
          <w:delText>”</w:delText>
        </w:r>
      </w:del>
      <w:r w:rsidR="002B628D" w:rsidRPr="00406EA2">
        <w:rPr>
          <w:rFonts w:cs="Times New Roman"/>
          <w:szCs w:val="24"/>
        </w:rPr>
        <w:t xml:space="preserve">(1) </w:t>
      </w:r>
      <w:r w:rsidR="002B628D" w:rsidRPr="00406EA2">
        <w:rPr>
          <w:rFonts w:cs="Times New Roman"/>
          <w:color w:val="202020"/>
          <w:szCs w:val="24"/>
          <w:shd w:val="clear" w:color="auto" w:fill="FFFFFF"/>
        </w:rPr>
        <w:t>Reisijateveol kehtivad Euroopa Parlamendi ja nõukogu määruses (E</w:t>
      </w:r>
      <w:r w:rsidR="29EC63BF" w:rsidRPr="00406EA2">
        <w:rPr>
          <w:rFonts w:cs="Times New Roman"/>
          <w:color w:val="202020"/>
          <w:szCs w:val="24"/>
          <w:shd w:val="clear" w:color="auto" w:fill="FFFFFF"/>
        </w:rPr>
        <w:t>L</w:t>
      </w:r>
      <w:r w:rsidR="002B628D" w:rsidRPr="00406EA2">
        <w:rPr>
          <w:rFonts w:cs="Times New Roman"/>
          <w:color w:val="202020"/>
          <w:szCs w:val="24"/>
          <w:shd w:val="clear" w:color="auto" w:fill="FFFFFF"/>
        </w:rPr>
        <w:t>)</w:t>
      </w:r>
      <w:commentRangeStart w:id="20"/>
      <w:r w:rsidR="002B628D" w:rsidRPr="00406EA2">
        <w:rPr>
          <w:rFonts w:cs="Times New Roman"/>
          <w:color w:val="202020"/>
          <w:szCs w:val="24"/>
          <w:shd w:val="clear" w:color="auto" w:fill="FFFFFF"/>
        </w:rPr>
        <w:t xml:space="preserve"> </w:t>
      </w:r>
      <w:del w:id="21" w:author="Kärt Voor" w:date="2024-12-03T07:22:00Z">
        <w:r w:rsidR="002B628D" w:rsidRPr="00406EA2" w:rsidDel="00837CB7">
          <w:rPr>
            <w:rFonts w:cs="Times New Roman"/>
            <w:color w:val="202020"/>
            <w:szCs w:val="24"/>
            <w:shd w:val="clear" w:color="auto" w:fill="FFFFFF"/>
          </w:rPr>
          <w:delText xml:space="preserve">nr </w:delText>
        </w:r>
      </w:del>
      <w:commentRangeEnd w:id="20"/>
      <w:r>
        <w:rPr>
          <w:rStyle w:val="Kommentaariviide"/>
        </w:rPr>
        <w:commentReference w:id="20"/>
      </w:r>
      <w:r w:rsidR="002B628D" w:rsidRPr="00406EA2">
        <w:rPr>
          <w:rFonts w:cs="Times New Roman"/>
          <w:color w:val="202020"/>
          <w:szCs w:val="24"/>
          <w:shd w:val="clear" w:color="auto" w:fill="FFFFFF"/>
        </w:rPr>
        <w:t xml:space="preserve">2021/782 </w:t>
      </w:r>
      <w:bookmarkStart w:id="22" w:name="_Hlk171883287"/>
      <w:r w:rsidR="002B628D" w:rsidRPr="00406EA2">
        <w:rPr>
          <w:rFonts w:cs="Times New Roman"/>
          <w:color w:val="202020"/>
          <w:szCs w:val="24"/>
          <w:shd w:val="clear" w:color="auto" w:fill="FFFFFF"/>
        </w:rPr>
        <w:t xml:space="preserve">rongireisijate õiguste ja kohustuste kohta (ELT </w:t>
      </w:r>
      <w:r w:rsidR="0045787C" w:rsidRPr="00406EA2">
        <w:rPr>
          <w:rFonts w:cs="Times New Roman"/>
          <w:color w:val="202020"/>
          <w:szCs w:val="24"/>
          <w:shd w:val="clear" w:color="auto" w:fill="FFFFFF"/>
        </w:rPr>
        <w:t>L172/1</w:t>
      </w:r>
      <w:r w:rsidR="002B628D" w:rsidRPr="00406EA2">
        <w:rPr>
          <w:rFonts w:cs="Times New Roman"/>
          <w:color w:val="202020"/>
          <w:szCs w:val="24"/>
          <w:shd w:val="clear" w:color="auto" w:fill="FFFFFF"/>
        </w:rPr>
        <w:t>, 0</w:t>
      </w:r>
      <w:r w:rsidR="0045787C" w:rsidRPr="00406EA2">
        <w:rPr>
          <w:rFonts w:cs="Times New Roman"/>
          <w:color w:val="202020"/>
          <w:szCs w:val="24"/>
          <w:shd w:val="clear" w:color="auto" w:fill="FFFFFF"/>
        </w:rPr>
        <w:t>7</w:t>
      </w:r>
      <w:r w:rsidR="002B628D" w:rsidRPr="00406EA2">
        <w:rPr>
          <w:rFonts w:cs="Times New Roman"/>
          <w:color w:val="202020"/>
          <w:szCs w:val="24"/>
          <w:shd w:val="clear" w:color="auto" w:fill="FFFFFF"/>
        </w:rPr>
        <w:t>.</w:t>
      </w:r>
      <w:r w:rsidR="0045787C" w:rsidRPr="00406EA2">
        <w:rPr>
          <w:rFonts w:cs="Times New Roman"/>
          <w:color w:val="202020"/>
          <w:szCs w:val="24"/>
          <w:shd w:val="clear" w:color="auto" w:fill="FFFFFF"/>
        </w:rPr>
        <w:t>05</w:t>
      </w:r>
      <w:r w:rsidR="002B628D" w:rsidRPr="00406EA2">
        <w:rPr>
          <w:rFonts w:cs="Times New Roman"/>
          <w:color w:val="202020"/>
          <w:szCs w:val="24"/>
          <w:shd w:val="clear" w:color="auto" w:fill="FFFFFF"/>
        </w:rPr>
        <w:t>.20</w:t>
      </w:r>
      <w:r w:rsidR="0045787C" w:rsidRPr="00406EA2">
        <w:rPr>
          <w:rFonts w:cs="Times New Roman"/>
          <w:color w:val="202020"/>
          <w:szCs w:val="24"/>
          <w:shd w:val="clear" w:color="auto" w:fill="FFFFFF"/>
        </w:rPr>
        <w:t>21</w:t>
      </w:r>
      <w:r w:rsidR="002B628D" w:rsidRPr="00406EA2">
        <w:rPr>
          <w:rFonts w:cs="Times New Roman"/>
          <w:color w:val="202020"/>
          <w:szCs w:val="24"/>
          <w:shd w:val="clear" w:color="auto" w:fill="FFFFFF"/>
        </w:rPr>
        <w:t>,</w:t>
      </w:r>
      <w:bookmarkEnd w:id="22"/>
      <w:r w:rsidR="002B628D" w:rsidRPr="00406EA2">
        <w:rPr>
          <w:rFonts w:cs="Times New Roman"/>
          <w:color w:val="202020"/>
          <w:szCs w:val="24"/>
          <w:shd w:val="clear" w:color="auto" w:fill="FFFFFF"/>
        </w:rPr>
        <w:t xml:space="preserve"> lk 14–41) kehtestatud nõuded.”;</w:t>
      </w:r>
    </w:p>
    <w:p w14:paraId="043CCB51" w14:textId="77777777" w:rsidR="00F53D3A" w:rsidRPr="00406EA2" w:rsidRDefault="00F53D3A" w:rsidP="000907BB">
      <w:pPr>
        <w:pStyle w:val="Loendilik"/>
        <w:spacing w:after="0" w:line="240" w:lineRule="auto"/>
        <w:ind w:left="0"/>
        <w:jc w:val="both"/>
        <w:rPr>
          <w:rFonts w:cs="Times New Roman"/>
          <w:b/>
          <w:bCs/>
          <w:szCs w:val="24"/>
        </w:rPr>
      </w:pPr>
    </w:p>
    <w:p w14:paraId="576EB2C1" w14:textId="73889B31" w:rsidR="000614BF" w:rsidRPr="00406EA2" w:rsidRDefault="00B17EF8" w:rsidP="000907BB">
      <w:pPr>
        <w:pStyle w:val="Loendilik"/>
        <w:spacing w:after="0" w:line="240" w:lineRule="auto"/>
        <w:ind w:left="0"/>
        <w:jc w:val="both"/>
        <w:rPr>
          <w:rFonts w:cs="Times New Roman"/>
          <w:szCs w:val="24"/>
        </w:rPr>
      </w:pPr>
      <w:r w:rsidRPr="00406EA2">
        <w:rPr>
          <w:rFonts w:cs="Times New Roman"/>
          <w:b/>
          <w:bCs/>
          <w:szCs w:val="24"/>
        </w:rPr>
        <w:t>3</w:t>
      </w:r>
      <w:r w:rsidR="000614BF" w:rsidRPr="00406EA2">
        <w:rPr>
          <w:rFonts w:cs="Times New Roman"/>
          <w:b/>
          <w:bCs/>
          <w:szCs w:val="24"/>
        </w:rPr>
        <w:t>)</w:t>
      </w:r>
      <w:r w:rsidR="00416825" w:rsidRPr="00406EA2">
        <w:rPr>
          <w:rFonts w:cs="Times New Roman"/>
          <w:szCs w:val="24"/>
        </w:rPr>
        <w:t> </w:t>
      </w:r>
      <w:r w:rsidR="008C36AA" w:rsidRPr="00406EA2">
        <w:rPr>
          <w:rFonts w:cs="Times New Roman"/>
          <w:bCs/>
          <w:szCs w:val="24"/>
        </w:rPr>
        <w:t>paragrahvi 20 lõi</w:t>
      </w:r>
      <w:r w:rsidR="00973465" w:rsidRPr="00406EA2">
        <w:rPr>
          <w:rFonts w:cs="Times New Roman"/>
          <w:bCs/>
          <w:szCs w:val="24"/>
        </w:rPr>
        <w:t>ke</w:t>
      </w:r>
      <w:r w:rsidR="008C36AA" w:rsidRPr="00406EA2">
        <w:rPr>
          <w:rFonts w:cs="Times New Roman"/>
          <w:bCs/>
          <w:szCs w:val="24"/>
        </w:rPr>
        <w:t xml:space="preserve"> 1 </w:t>
      </w:r>
      <w:r w:rsidR="00973465" w:rsidRPr="00406EA2">
        <w:rPr>
          <w:rFonts w:cs="Times New Roman"/>
          <w:bCs/>
          <w:szCs w:val="24"/>
        </w:rPr>
        <w:t>punkt 2 muudetakse ja sõnastatakse järgmiselt:</w:t>
      </w:r>
    </w:p>
    <w:p w14:paraId="4CCC76FF" w14:textId="77777777" w:rsidR="000614BF" w:rsidRPr="00406EA2" w:rsidRDefault="000614BF" w:rsidP="000907BB">
      <w:pPr>
        <w:pStyle w:val="Loendilik"/>
        <w:spacing w:after="0" w:line="240" w:lineRule="auto"/>
        <w:ind w:left="0"/>
        <w:jc w:val="both"/>
        <w:rPr>
          <w:rFonts w:cs="Times New Roman"/>
          <w:szCs w:val="24"/>
        </w:rPr>
      </w:pPr>
    </w:p>
    <w:p w14:paraId="5AFDE928" w14:textId="0C45F647" w:rsidR="000614BF" w:rsidRPr="00406EA2" w:rsidRDefault="000614BF" w:rsidP="000907BB">
      <w:pPr>
        <w:spacing w:after="0" w:line="240" w:lineRule="auto"/>
        <w:jc w:val="both"/>
        <w:rPr>
          <w:rFonts w:cs="Times New Roman"/>
          <w:szCs w:val="24"/>
        </w:rPr>
      </w:pPr>
      <w:r w:rsidRPr="00406EA2">
        <w:rPr>
          <w:rFonts w:cs="Times New Roman"/>
          <w:szCs w:val="24"/>
        </w:rPr>
        <w:t>„</w:t>
      </w:r>
      <w:r w:rsidR="00313AC6" w:rsidRPr="00406EA2">
        <w:rPr>
          <w:rFonts w:cs="Times New Roman"/>
          <w:bCs/>
          <w:szCs w:val="24"/>
        </w:rPr>
        <w:t>2</w:t>
      </w:r>
      <w:r w:rsidRPr="00406EA2">
        <w:rPr>
          <w:rFonts w:cs="Times New Roman"/>
          <w:szCs w:val="24"/>
        </w:rPr>
        <w:t>) </w:t>
      </w:r>
      <w:r w:rsidR="008C36AA" w:rsidRPr="00406EA2">
        <w:rPr>
          <w:rFonts w:cs="Times New Roman"/>
          <w:color w:val="202020"/>
          <w:szCs w:val="24"/>
          <w:shd w:val="clear" w:color="auto" w:fill="FFFFFF"/>
        </w:rPr>
        <w:t xml:space="preserve">mitteavalikul raudteel </w:t>
      </w:r>
      <w:r w:rsidR="00973465" w:rsidRPr="00406EA2">
        <w:rPr>
          <w:rFonts w:cs="Times New Roman"/>
          <w:color w:val="202020"/>
          <w:szCs w:val="24"/>
          <w:shd w:val="clear" w:color="auto" w:fill="FFFFFF"/>
        </w:rPr>
        <w:t>raudtee</w:t>
      </w:r>
      <w:r w:rsidR="008C36AA" w:rsidRPr="00406EA2">
        <w:rPr>
          <w:rFonts w:cs="Times New Roman"/>
          <w:color w:val="202020"/>
          <w:szCs w:val="24"/>
          <w:shd w:val="clear" w:color="auto" w:fill="FFFFFF"/>
        </w:rPr>
        <w:t>veoga tegelemisel – kindlustussumma suurus ei ole määratud ning kujuneb kindlustusandja ja raudteeveoettevõtja vahelise kokkuleppe järgi.</w:t>
      </w:r>
      <w:r w:rsidRPr="00406EA2">
        <w:rPr>
          <w:rFonts w:cs="Times New Roman"/>
          <w:szCs w:val="24"/>
        </w:rPr>
        <w:t>“;</w:t>
      </w:r>
      <w:r w:rsidR="00401703" w:rsidRPr="00406EA2">
        <w:rPr>
          <w:rFonts w:cs="Times New Roman"/>
          <w:szCs w:val="24"/>
        </w:rPr>
        <w:t xml:space="preserve"> </w:t>
      </w:r>
    </w:p>
    <w:p w14:paraId="59E6792C" w14:textId="77777777" w:rsidR="000614BF" w:rsidRPr="00406EA2" w:rsidRDefault="000614BF" w:rsidP="000907BB">
      <w:pPr>
        <w:pStyle w:val="Loendilik"/>
        <w:spacing w:after="0" w:line="240" w:lineRule="auto"/>
        <w:ind w:left="0"/>
        <w:jc w:val="both"/>
        <w:rPr>
          <w:rFonts w:cs="Times New Roman"/>
          <w:szCs w:val="24"/>
        </w:rPr>
      </w:pPr>
    </w:p>
    <w:p w14:paraId="79187DD5" w14:textId="7AC5FAF8" w:rsidR="00783851" w:rsidRPr="00406EA2" w:rsidRDefault="00B17EF8" w:rsidP="000907BB">
      <w:pPr>
        <w:spacing w:line="240" w:lineRule="auto"/>
        <w:jc w:val="both"/>
        <w:rPr>
          <w:rFonts w:cs="Times New Roman"/>
          <w:szCs w:val="24"/>
        </w:rPr>
      </w:pPr>
      <w:r w:rsidRPr="00406EA2">
        <w:rPr>
          <w:rFonts w:cs="Times New Roman"/>
          <w:b/>
          <w:bCs/>
          <w:szCs w:val="24"/>
        </w:rPr>
        <w:t>4</w:t>
      </w:r>
      <w:r w:rsidR="000614BF" w:rsidRPr="00406EA2">
        <w:rPr>
          <w:rFonts w:cs="Times New Roman"/>
          <w:b/>
          <w:bCs/>
          <w:szCs w:val="24"/>
        </w:rPr>
        <w:t>)</w:t>
      </w:r>
      <w:r w:rsidR="000614BF" w:rsidRPr="00406EA2">
        <w:rPr>
          <w:rFonts w:cs="Times New Roman"/>
          <w:szCs w:val="24"/>
        </w:rPr>
        <w:t xml:space="preserve"> </w:t>
      </w:r>
      <w:r w:rsidR="00BC3664" w:rsidRPr="00406EA2">
        <w:rPr>
          <w:rFonts w:cs="Times New Roman"/>
          <w:szCs w:val="24"/>
        </w:rPr>
        <w:t xml:space="preserve">paragrahvi 22 lõiget 8 täiendatakse teise </w:t>
      </w:r>
      <w:r w:rsidR="000A7E07" w:rsidRPr="00406EA2">
        <w:rPr>
          <w:rFonts w:cs="Times New Roman"/>
          <w:szCs w:val="24"/>
        </w:rPr>
        <w:t xml:space="preserve">ja kolmanda </w:t>
      </w:r>
      <w:r w:rsidR="00BC3664" w:rsidRPr="00406EA2">
        <w:rPr>
          <w:rFonts w:cs="Times New Roman"/>
          <w:szCs w:val="24"/>
        </w:rPr>
        <w:t>lausega</w:t>
      </w:r>
      <w:r w:rsidR="0008605D" w:rsidRPr="00406EA2">
        <w:rPr>
          <w:rFonts w:cs="Times New Roman"/>
          <w:szCs w:val="24"/>
        </w:rPr>
        <w:t xml:space="preserve"> järgmises sõnastuses:</w:t>
      </w:r>
    </w:p>
    <w:p w14:paraId="0CD1549C" w14:textId="4F306875" w:rsidR="0037796B" w:rsidRPr="00406EA2" w:rsidRDefault="00783851" w:rsidP="007674C5">
      <w:pPr>
        <w:spacing w:line="240" w:lineRule="auto"/>
        <w:jc w:val="both"/>
        <w:rPr>
          <w:rStyle w:val="ui-provider"/>
          <w:rFonts w:cs="Times New Roman"/>
        </w:rPr>
      </w:pPr>
      <w:commentRangeStart w:id="23"/>
      <w:r w:rsidRPr="00406EA2">
        <w:rPr>
          <w:rFonts w:cs="Times New Roman"/>
          <w:color w:val="202020"/>
          <w:szCs w:val="24"/>
          <w:shd w:val="clear" w:color="auto" w:fill="FFFFFF"/>
        </w:rPr>
        <w:t>”</w:t>
      </w:r>
      <w:r w:rsidR="007674C5" w:rsidRPr="00406EA2">
        <w:rPr>
          <w:rFonts w:cs="Times New Roman"/>
        </w:rPr>
        <w:t xml:space="preserve"> </w:t>
      </w:r>
      <w:r w:rsidR="007674C5" w:rsidRPr="00406EA2">
        <w:rPr>
          <w:rStyle w:val="ui-provider"/>
          <w:rFonts w:cs="Times New Roman"/>
        </w:rPr>
        <w:t xml:space="preserve">Kui see aeg peab olema lühem raudteeinfrastruktuuri majandamist kahjustavate riskide tõhusa kontrolli tagamiseks, võib Tarbijakaitse ja Tehnilise Järelevalve Amet otsustada anda </w:t>
      </w:r>
      <w:r w:rsidR="002E1B9C" w:rsidRPr="00406EA2">
        <w:rPr>
          <w:rStyle w:val="ui-provider"/>
          <w:rFonts w:cs="Times New Roman"/>
        </w:rPr>
        <w:t>ohutusloa ja tegutsemise ohutustunnistuse</w:t>
      </w:r>
      <w:r w:rsidR="007674C5" w:rsidRPr="00406EA2">
        <w:rPr>
          <w:rStyle w:val="ui-provider"/>
          <w:rFonts w:cs="Times New Roman"/>
        </w:rPr>
        <w:t xml:space="preserve"> lühemaks ajaks kui viis aastat. Sel juhul lisab Tarbijakaitse ja Tehnilise Järelevalve Amet põhjuse otsusesse.</w:t>
      </w:r>
      <w:r w:rsidRPr="00406EA2">
        <w:rPr>
          <w:rFonts w:cs="Times New Roman"/>
          <w:color w:val="202020"/>
          <w:szCs w:val="24"/>
          <w:shd w:val="clear" w:color="auto" w:fill="FFFFFF"/>
        </w:rPr>
        <w:t>”</w:t>
      </w:r>
      <w:r w:rsidR="000A7E07" w:rsidRPr="00406EA2">
        <w:rPr>
          <w:rFonts w:cs="Times New Roman"/>
          <w:color w:val="202020"/>
          <w:szCs w:val="24"/>
          <w:shd w:val="clear" w:color="auto" w:fill="FFFFFF"/>
        </w:rPr>
        <w:t>;</w:t>
      </w:r>
      <w:commentRangeEnd w:id="23"/>
      <w:r w:rsidR="00664CB6">
        <w:rPr>
          <w:rStyle w:val="Kommentaariviide"/>
        </w:rPr>
        <w:commentReference w:id="23"/>
      </w:r>
    </w:p>
    <w:p w14:paraId="53F703DF" w14:textId="24583B26" w:rsidR="00BC3664" w:rsidRPr="00406EA2" w:rsidRDefault="000A7E07" w:rsidP="000907BB">
      <w:pPr>
        <w:spacing w:line="240" w:lineRule="auto"/>
        <w:jc w:val="both"/>
        <w:rPr>
          <w:rFonts w:cs="Times New Roman"/>
          <w:szCs w:val="24"/>
        </w:rPr>
      </w:pPr>
      <w:r w:rsidRPr="00406EA2">
        <w:rPr>
          <w:rFonts w:cs="Times New Roman"/>
          <w:b/>
          <w:bCs/>
          <w:szCs w:val="24"/>
        </w:rPr>
        <w:t>5</w:t>
      </w:r>
      <w:r w:rsidR="000614BF" w:rsidRPr="00406EA2">
        <w:rPr>
          <w:rFonts w:cs="Times New Roman"/>
          <w:b/>
          <w:bCs/>
          <w:szCs w:val="24"/>
        </w:rPr>
        <w:t>)</w:t>
      </w:r>
      <w:r w:rsidR="000614BF" w:rsidRPr="00406EA2">
        <w:rPr>
          <w:rFonts w:cs="Times New Roman"/>
          <w:szCs w:val="24"/>
        </w:rPr>
        <w:t xml:space="preserve"> </w:t>
      </w:r>
      <w:bookmarkStart w:id="24" w:name="_Hlk115712690"/>
      <w:r w:rsidR="00BC3664" w:rsidRPr="00406EA2">
        <w:rPr>
          <w:rFonts w:cs="Times New Roman"/>
          <w:szCs w:val="24"/>
        </w:rPr>
        <w:t>paragrahv</w:t>
      </w:r>
      <w:r w:rsidR="004A53F3" w:rsidRPr="00406EA2">
        <w:rPr>
          <w:rFonts w:cs="Times New Roman"/>
          <w:szCs w:val="24"/>
        </w:rPr>
        <w:t>i</w:t>
      </w:r>
      <w:r w:rsidR="00BC3664" w:rsidRPr="00406EA2">
        <w:rPr>
          <w:rFonts w:cs="Times New Roman"/>
          <w:szCs w:val="24"/>
        </w:rPr>
        <w:t xml:space="preserve"> 24 </w:t>
      </w:r>
      <w:commentRangeStart w:id="25"/>
      <w:r w:rsidR="0098720C" w:rsidRPr="00406EA2">
        <w:rPr>
          <w:rFonts w:cs="Times New Roman"/>
          <w:szCs w:val="24"/>
        </w:rPr>
        <w:t xml:space="preserve">lõige 1 </w:t>
      </w:r>
      <w:commentRangeEnd w:id="25"/>
      <w:r w:rsidR="00B22B32">
        <w:rPr>
          <w:rStyle w:val="Kommentaariviide"/>
        </w:rPr>
        <w:commentReference w:id="25"/>
      </w:r>
      <w:r w:rsidR="00BC3664" w:rsidRPr="00406EA2">
        <w:rPr>
          <w:rFonts w:cs="Times New Roman"/>
          <w:szCs w:val="24"/>
        </w:rPr>
        <w:t>muudetakse ja sõnastatakse järgmiselt</w:t>
      </w:r>
      <w:r w:rsidR="00750DDF" w:rsidRPr="00406EA2">
        <w:rPr>
          <w:rFonts w:cs="Times New Roman"/>
          <w:szCs w:val="24"/>
        </w:rPr>
        <w:t>:</w:t>
      </w:r>
    </w:p>
    <w:p w14:paraId="5EF7BA7B" w14:textId="2679A77A" w:rsidR="00BC3664" w:rsidRPr="00406EA2" w:rsidRDefault="00BC3664" w:rsidP="000907BB">
      <w:pPr>
        <w:spacing w:line="240" w:lineRule="auto"/>
        <w:jc w:val="both"/>
        <w:rPr>
          <w:rFonts w:cs="Times New Roman"/>
          <w:szCs w:val="24"/>
        </w:rPr>
      </w:pPr>
      <w:r w:rsidRPr="00406EA2">
        <w:rPr>
          <w:rFonts w:cs="Times New Roman"/>
          <w:szCs w:val="24"/>
        </w:rPr>
        <w:t xml:space="preserve">„(1) Mitteavalikku raudteed majandada sooviv raudtee valdaja peab tegutsemise ohutustunnistuse saamiseks esitama Tarbijakaitse ja Tehnilise Järelevalve Ametile vastava taotluse, millele lisatakse: </w:t>
      </w:r>
    </w:p>
    <w:p w14:paraId="60B9DF64" w14:textId="1502D873" w:rsidR="00BC3664" w:rsidRPr="00A2614C" w:rsidRDefault="00BC3664" w:rsidP="000907BB">
      <w:pPr>
        <w:spacing w:line="240" w:lineRule="auto"/>
        <w:jc w:val="both"/>
        <w:rPr>
          <w:rFonts w:cs="Times New Roman"/>
          <w:szCs w:val="24"/>
        </w:rPr>
      </w:pPr>
      <w:r w:rsidRPr="00406EA2">
        <w:rPr>
          <w:rFonts w:cs="Times New Roman"/>
          <w:szCs w:val="24"/>
        </w:rPr>
        <w:t xml:space="preserve">1) kõikide osapoolte allkirjastatud kinnituskiri või leping, kus on toodud raudteeohutuse eest vastutava töötaja ees- ja perekonnanimi, isikukood või selle puudumise korral sünniaeg ning </w:t>
      </w:r>
      <w:r w:rsidRPr="00A2614C">
        <w:rPr>
          <w:rFonts w:cs="Times New Roman"/>
          <w:szCs w:val="24"/>
        </w:rPr>
        <w:t xml:space="preserve">töötajale väljaantud kutsetunnistuse number; </w:t>
      </w:r>
    </w:p>
    <w:p w14:paraId="60990FBC" w14:textId="208DBCAF" w:rsidR="00F90639" w:rsidRPr="00406EA2" w:rsidRDefault="00AF29A2" w:rsidP="000907BB">
      <w:pPr>
        <w:spacing w:line="240" w:lineRule="auto"/>
        <w:jc w:val="both"/>
        <w:rPr>
          <w:rFonts w:cs="Times New Roman"/>
          <w:szCs w:val="24"/>
        </w:rPr>
      </w:pPr>
      <w:r w:rsidRPr="00406EA2">
        <w:rPr>
          <w:rFonts w:cs="Times New Roman"/>
          <w:szCs w:val="24"/>
        </w:rPr>
        <w:t>3</w:t>
      </w:r>
      <w:r w:rsidR="00BC3664" w:rsidRPr="00406EA2">
        <w:rPr>
          <w:rFonts w:cs="Times New Roman"/>
          <w:szCs w:val="24"/>
        </w:rPr>
        <w:t>) raudteede skeem koos asjakohaste raudteerajatistega, märkides skeemile rööbasteede ja pöörmete numbrid</w:t>
      </w:r>
      <w:r w:rsidR="3046CBB7" w:rsidRPr="00406EA2">
        <w:rPr>
          <w:rFonts w:cs="Times New Roman"/>
          <w:szCs w:val="24"/>
        </w:rPr>
        <w:t>.”</w:t>
      </w:r>
      <w:r w:rsidR="00BC3664" w:rsidRPr="00406EA2">
        <w:rPr>
          <w:rFonts w:cs="Times New Roman"/>
          <w:szCs w:val="24"/>
        </w:rPr>
        <w:t xml:space="preserve">; </w:t>
      </w:r>
    </w:p>
    <w:p w14:paraId="4E664A2E" w14:textId="57896CF9" w:rsidR="005C4824" w:rsidRPr="00406EA2" w:rsidRDefault="000A7E07" w:rsidP="000907BB">
      <w:pPr>
        <w:spacing w:line="240" w:lineRule="auto"/>
        <w:jc w:val="both"/>
        <w:rPr>
          <w:rFonts w:cs="Times New Roman"/>
          <w:szCs w:val="24"/>
        </w:rPr>
      </w:pPr>
      <w:r w:rsidRPr="00406EA2">
        <w:rPr>
          <w:rFonts w:cs="Times New Roman"/>
          <w:b/>
          <w:bCs/>
          <w:szCs w:val="24"/>
        </w:rPr>
        <w:t>6</w:t>
      </w:r>
      <w:r w:rsidR="005C4824" w:rsidRPr="00406EA2">
        <w:rPr>
          <w:rFonts w:cs="Times New Roman"/>
          <w:b/>
          <w:bCs/>
          <w:szCs w:val="24"/>
        </w:rPr>
        <w:t>)</w:t>
      </w:r>
      <w:r w:rsidR="005C4824" w:rsidRPr="00406EA2">
        <w:rPr>
          <w:rFonts w:cs="Times New Roman"/>
          <w:szCs w:val="24"/>
        </w:rPr>
        <w:t xml:space="preserve"> paragrahvi 24 lõike 2 punktis 3 </w:t>
      </w:r>
      <w:r w:rsidR="0050007E" w:rsidRPr="0050007E">
        <w:rPr>
          <w:rFonts w:cs="Times New Roman"/>
          <w:szCs w:val="24"/>
        </w:rPr>
        <w:t xml:space="preserve">asendatakse tekstiosa </w:t>
      </w:r>
      <w:bookmarkStart w:id="26" w:name="_Hlk171884296"/>
      <w:r w:rsidR="005C4824" w:rsidRPr="00406EA2">
        <w:rPr>
          <w:rFonts w:cs="Times New Roman"/>
          <w:color w:val="000000" w:themeColor="text1"/>
          <w:szCs w:val="24"/>
          <w:shd w:val="clear" w:color="auto" w:fill="FFFFFF"/>
        </w:rPr>
        <w:t>”raudteeliiklusregist</w:t>
      </w:r>
      <w:ins w:id="27" w:author="Kärt Voor" w:date="2024-12-03T10:31:00Z">
        <w:r w:rsidR="00B22B32">
          <w:rPr>
            <w:rFonts w:cs="Times New Roman"/>
            <w:color w:val="000000" w:themeColor="text1"/>
            <w:szCs w:val="24"/>
            <w:shd w:val="clear" w:color="auto" w:fill="FFFFFF"/>
          </w:rPr>
          <w:t>r</w:t>
        </w:r>
      </w:ins>
      <w:r w:rsidR="005C4824" w:rsidRPr="00406EA2">
        <w:rPr>
          <w:rFonts w:cs="Times New Roman"/>
          <w:color w:val="000000" w:themeColor="text1"/>
          <w:szCs w:val="24"/>
          <w:shd w:val="clear" w:color="auto" w:fill="FFFFFF"/>
        </w:rPr>
        <w:t>i kood”</w:t>
      </w:r>
      <w:bookmarkEnd w:id="26"/>
      <w:r w:rsidR="0050007E">
        <w:rPr>
          <w:rFonts w:cs="Times New Roman"/>
          <w:color w:val="000000" w:themeColor="text1"/>
          <w:szCs w:val="24"/>
          <w:shd w:val="clear" w:color="auto" w:fill="FFFFFF"/>
        </w:rPr>
        <w:t xml:space="preserve"> tekstiosaga „Euroopa </w:t>
      </w:r>
      <w:r w:rsidR="00126317">
        <w:rPr>
          <w:rFonts w:cs="Times New Roman"/>
          <w:color w:val="000000" w:themeColor="text1"/>
          <w:szCs w:val="24"/>
          <w:shd w:val="clear" w:color="auto" w:fill="FFFFFF"/>
        </w:rPr>
        <w:t>raudteeveeremi number“</w:t>
      </w:r>
      <w:r w:rsidR="005C4824" w:rsidRPr="00406EA2">
        <w:rPr>
          <w:rFonts w:cs="Times New Roman"/>
          <w:color w:val="000000" w:themeColor="text1"/>
          <w:szCs w:val="24"/>
          <w:shd w:val="clear" w:color="auto" w:fill="FFFFFF"/>
        </w:rPr>
        <w:t>; </w:t>
      </w:r>
    </w:p>
    <w:p w14:paraId="226EF999" w14:textId="67472F74" w:rsidR="000614BF" w:rsidRPr="00977062" w:rsidRDefault="000A7E07" w:rsidP="000907BB">
      <w:pPr>
        <w:pStyle w:val="Loendilik"/>
        <w:spacing w:after="0" w:line="240" w:lineRule="auto"/>
        <w:ind w:left="0"/>
        <w:jc w:val="both"/>
        <w:rPr>
          <w:rFonts w:cs="Times New Roman"/>
          <w:color w:val="000000" w:themeColor="text1"/>
          <w:szCs w:val="24"/>
        </w:rPr>
      </w:pPr>
      <w:r w:rsidRPr="00406EA2">
        <w:rPr>
          <w:rFonts w:cs="Times New Roman"/>
          <w:b/>
          <w:bCs/>
          <w:color w:val="000000" w:themeColor="text1"/>
          <w:szCs w:val="24"/>
        </w:rPr>
        <w:t>7</w:t>
      </w:r>
      <w:r w:rsidR="000614BF" w:rsidRPr="00406EA2">
        <w:rPr>
          <w:rFonts w:cs="Times New Roman"/>
          <w:b/>
          <w:bCs/>
          <w:color w:val="000000" w:themeColor="text1"/>
          <w:szCs w:val="24"/>
        </w:rPr>
        <w:t>)</w:t>
      </w:r>
      <w:r w:rsidR="000614BF" w:rsidRPr="00406EA2">
        <w:rPr>
          <w:rFonts w:cs="Times New Roman"/>
          <w:color w:val="000000" w:themeColor="text1"/>
          <w:szCs w:val="24"/>
        </w:rPr>
        <w:t xml:space="preserve"> </w:t>
      </w:r>
      <w:r w:rsidR="00892B84" w:rsidRPr="00406EA2">
        <w:rPr>
          <w:rFonts w:cs="Times New Roman"/>
          <w:color w:val="000000" w:themeColor="text1"/>
          <w:szCs w:val="24"/>
          <w:shd w:val="clear" w:color="auto" w:fill="FFFFFF"/>
        </w:rPr>
        <w:t>paragrahvi 24</w:t>
      </w:r>
      <w:r w:rsidR="00397030" w:rsidRPr="00406EA2">
        <w:rPr>
          <w:rFonts w:cs="Times New Roman"/>
          <w:color w:val="000000" w:themeColor="text1"/>
          <w:szCs w:val="24"/>
          <w:shd w:val="clear" w:color="auto" w:fill="FFFFFF"/>
        </w:rPr>
        <w:t xml:space="preserve"> lõi</w:t>
      </w:r>
      <w:ins w:id="28" w:author="Kärt Voor" w:date="2024-12-03T07:20:00Z">
        <w:r w:rsidR="00837CB7">
          <w:rPr>
            <w:rFonts w:cs="Times New Roman"/>
            <w:color w:val="000000" w:themeColor="text1"/>
            <w:szCs w:val="24"/>
            <w:shd w:val="clear" w:color="auto" w:fill="FFFFFF"/>
          </w:rPr>
          <w:t>k</w:t>
        </w:r>
      </w:ins>
      <w:del w:id="29" w:author="Kärt Voor" w:date="2024-12-03T07:20:00Z">
        <w:r w:rsidR="00397030" w:rsidRPr="00406EA2" w:rsidDel="00837CB7">
          <w:rPr>
            <w:rFonts w:cs="Times New Roman"/>
            <w:color w:val="000000" w:themeColor="text1"/>
            <w:szCs w:val="24"/>
            <w:shd w:val="clear" w:color="auto" w:fill="FFFFFF"/>
          </w:rPr>
          <w:delText>g</w:delText>
        </w:r>
      </w:del>
      <w:r w:rsidR="00397030" w:rsidRPr="00406EA2">
        <w:rPr>
          <w:rFonts w:cs="Times New Roman"/>
          <w:color w:val="000000" w:themeColor="text1"/>
          <w:szCs w:val="24"/>
          <w:shd w:val="clear" w:color="auto" w:fill="FFFFFF"/>
        </w:rPr>
        <w:t>e 2</w:t>
      </w:r>
      <w:r w:rsidR="00892B84" w:rsidRPr="00406EA2">
        <w:rPr>
          <w:rFonts w:cs="Times New Roman"/>
          <w:color w:val="000000" w:themeColor="text1"/>
          <w:szCs w:val="24"/>
          <w:shd w:val="clear" w:color="auto" w:fill="FFFFFF"/>
        </w:rPr>
        <w:t> </w:t>
      </w:r>
      <w:r w:rsidR="00892B84" w:rsidRPr="00406EA2">
        <w:rPr>
          <w:rStyle w:val="Rhutus"/>
          <w:rFonts w:cs="Times New Roman"/>
          <w:i w:val="0"/>
          <w:iCs w:val="0"/>
          <w:color w:val="000000" w:themeColor="text1"/>
          <w:szCs w:val="24"/>
          <w:shd w:val="clear" w:color="auto" w:fill="FFFFFF"/>
        </w:rPr>
        <w:t>punkt</w:t>
      </w:r>
      <w:r w:rsidR="00892B84" w:rsidRPr="00406EA2">
        <w:rPr>
          <w:rFonts w:cs="Times New Roman"/>
          <w:color w:val="000000" w:themeColor="text1"/>
          <w:szCs w:val="24"/>
          <w:shd w:val="clear" w:color="auto" w:fill="FFFFFF"/>
        </w:rPr>
        <w:t> 4 </w:t>
      </w:r>
      <w:r w:rsidR="00892B84" w:rsidRPr="00406EA2">
        <w:rPr>
          <w:rStyle w:val="Rhutus"/>
          <w:rFonts w:cs="Times New Roman"/>
          <w:i w:val="0"/>
          <w:iCs w:val="0"/>
          <w:color w:val="000000" w:themeColor="text1"/>
          <w:szCs w:val="24"/>
          <w:shd w:val="clear" w:color="auto" w:fill="FFFFFF"/>
        </w:rPr>
        <w:t>tunnistatakse kehtetuks</w:t>
      </w:r>
      <w:r w:rsidR="00892B84" w:rsidRPr="00406EA2">
        <w:rPr>
          <w:rFonts w:cs="Times New Roman"/>
          <w:color w:val="000000" w:themeColor="text1"/>
          <w:szCs w:val="24"/>
        </w:rPr>
        <w:t>;</w:t>
      </w:r>
      <w:r w:rsidR="00892B84" w:rsidRPr="00977062">
        <w:rPr>
          <w:rFonts w:cs="Times New Roman"/>
          <w:color w:val="000000" w:themeColor="text1"/>
          <w:szCs w:val="24"/>
        </w:rPr>
        <w:t xml:space="preserve"> </w:t>
      </w:r>
      <w:r w:rsidR="00401703" w:rsidRPr="00977062">
        <w:rPr>
          <w:rFonts w:cs="Times New Roman"/>
          <w:color w:val="000000" w:themeColor="text1"/>
          <w:szCs w:val="24"/>
        </w:rPr>
        <w:t xml:space="preserve"> </w:t>
      </w:r>
    </w:p>
    <w:p w14:paraId="6CAD5077" w14:textId="77777777" w:rsidR="005D5C02" w:rsidRPr="00977062" w:rsidRDefault="005D5C02" w:rsidP="000907BB">
      <w:pPr>
        <w:pStyle w:val="Loendilik"/>
        <w:spacing w:after="0" w:line="240" w:lineRule="auto"/>
        <w:ind w:left="0"/>
        <w:jc w:val="both"/>
        <w:rPr>
          <w:rFonts w:cs="Times New Roman"/>
          <w:color w:val="000000" w:themeColor="text1"/>
          <w:szCs w:val="24"/>
        </w:rPr>
      </w:pPr>
    </w:p>
    <w:p w14:paraId="4D1B2EAF" w14:textId="28215867" w:rsidR="005D5C02" w:rsidRPr="00977062" w:rsidRDefault="000A7E07" w:rsidP="00DC080B">
      <w:pPr>
        <w:spacing w:after="0" w:line="240" w:lineRule="auto"/>
        <w:jc w:val="both"/>
        <w:rPr>
          <w:rFonts w:cs="Times New Roman"/>
          <w:color w:val="000000" w:themeColor="text1"/>
          <w:szCs w:val="24"/>
        </w:rPr>
      </w:pPr>
      <w:r w:rsidRPr="00977062">
        <w:rPr>
          <w:rFonts w:cs="Times New Roman"/>
          <w:b/>
          <w:bCs/>
          <w:color w:val="000000" w:themeColor="text1"/>
          <w:szCs w:val="24"/>
        </w:rPr>
        <w:t>8</w:t>
      </w:r>
      <w:r w:rsidR="005D5C02" w:rsidRPr="00977062">
        <w:rPr>
          <w:rFonts w:cs="Times New Roman"/>
          <w:b/>
          <w:bCs/>
          <w:color w:val="000000" w:themeColor="text1"/>
          <w:szCs w:val="24"/>
        </w:rPr>
        <w:t>)</w:t>
      </w:r>
      <w:r w:rsidR="005D5C02" w:rsidRPr="00977062">
        <w:rPr>
          <w:rFonts w:cs="Times New Roman"/>
          <w:color w:val="000000" w:themeColor="text1"/>
          <w:szCs w:val="24"/>
        </w:rPr>
        <w:t xml:space="preserve"> paragrahvi 25 </w:t>
      </w:r>
      <w:bookmarkStart w:id="30" w:name="_Hlk178683962"/>
      <w:r w:rsidR="005D5C02" w:rsidRPr="00977062">
        <w:rPr>
          <w:rFonts w:cs="Times New Roman"/>
          <w:color w:val="000000" w:themeColor="text1"/>
          <w:szCs w:val="24"/>
        </w:rPr>
        <w:t>täiendatakse lõikega 3</w:t>
      </w:r>
      <w:r w:rsidR="00DC080B" w:rsidRPr="00977062">
        <w:rPr>
          <w:rFonts w:cs="Times New Roman"/>
          <w:color w:val="000000" w:themeColor="text1"/>
          <w:szCs w:val="24"/>
          <w:vertAlign w:val="superscript"/>
        </w:rPr>
        <w:t>1</w:t>
      </w:r>
      <w:r w:rsidR="005D5C02" w:rsidRPr="00977062">
        <w:rPr>
          <w:rFonts w:cs="Times New Roman"/>
          <w:color w:val="000000" w:themeColor="text1"/>
          <w:szCs w:val="24"/>
        </w:rPr>
        <w:t xml:space="preserve"> </w:t>
      </w:r>
      <w:bookmarkEnd w:id="30"/>
      <w:r w:rsidR="005D5C02" w:rsidRPr="00977062">
        <w:rPr>
          <w:rFonts w:cs="Times New Roman"/>
          <w:color w:val="000000" w:themeColor="text1"/>
          <w:szCs w:val="24"/>
        </w:rPr>
        <w:t>järgmises sõnastuses:</w:t>
      </w:r>
    </w:p>
    <w:p w14:paraId="26DAD135" w14:textId="77777777" w:rsidR="005D5C02" w:rsidRPr="00977062" w:rsidRDefault="005D5C02" w:rsidP="005D5C02">
      <w:pPr>
        <w:pStyle w:val="Loendilik"/>
        <w:spacing w:after="0" w:line="240" w:lineRule="auto"/>
        <w:jc w:val="both"/>
        <w:rPr>
          <w:rFonts w:cs="Times New Roman"/>
          <w:color w:val="000000" w:themeColor="text1"/>
          <w:szCs w:val="24"/>
        </w:rPr>
      </w:pPr>
    </w:p>
    <w:p w14:paraId="243F9B8B" w14:textId="063DC68D" w:rsidR="005D5C02" w:rsidRPr="00406EA2" w:rsidRDefault="005D5C02" w:rsidP="005D5C02">
      <w:pPr>
        <w:pStyle w:val="Loendilik"/>
        <w:spacing w:after="0" w:line="240" w:lineRule="auto"/>
        <w:ind w:left="0"/>
        <w:jc w:val="both"/>
        <w:rPr>
          <w:rFonts w:cs="Times New Roman"/>
          <w:color w:val="000000" w:themeColor="text1"/>
          <w:szCs w:val="24"/>
        </w:rPr>
      </w:pPr>
      <w:r w:rsidRPr="00406EA2">
        <w:rPr>
          <w:rFonts w:cs="Times New Roman"/>
          <w:color w:val="000000" w:themeColor="text1"/>
          <w:szCs w:val="24"/>
        </w:rPr>
        <w:lastRenderedPageBreak/>
        <w:t>„(3)</w:t>
      </w:r>
      <w:r w:rsidR="00DC080B" w:rsidRPr="00406EA2">
        <w:rPr>
          <w:rFonts w:cs="Times New Roman"/>
          <w:color w:val="000000" w:themeColor="text1"/>
          <w:szCs w:val="24"/>
          <w:vertAlign w:val="superscript"/>
        </w:rPr>
        <w:t>1</w:t>
      </w:r>
      <w:r w:rsidRPr="00406EA2">
        <w:rPr>
          <w:rFonts w:cs="Times New Roman"/>
          <w:color w:val="000000" w:themeColor="text1"/>
          <w:szCs w:val="24"/>
        </w:rPr>
        <w:t xml:space="preserve"> Käesoleva paragrahvi lõigetes 1</w:t>
      </w:r>
      <w:commentRangeStart w:id="31"/>
      <w:r w:rsidRPr="00406EA2">
        <w:rPr>
          <w:rFonts w:cs="Times New Roman"/>
          <w:color w:val="000000" w:themeColor="text1"/>
          <w:szCs w:val="24"/>
        </w:rPr>
        <w:t>-</w:t>
      </w:r>
      <w:commentRangeEnd w:id="31"/>
      <w:r w:rsidR="00837CB7">
        <w:rPr>
          <w:rStyle w:val="Kommentaariviide"/>
        </w:rPr>
        <w:commentReference w:id="31"/>
      </w:r>
      <w:r w:rsidRPr="00406EA2">
        <w:rPr>
          <w:rFonts w:cs="Times New Roman"/>
          <w:color w:val="000000" w:themeColor="text1"/>
          <w:szCs w:val="24"/>
        </w:rPr>
        <w:t xml:space="preserve">3 nimetatud kontrollimise osana on Tarbijakaitse ja Tehnilise Järelevalve Ametil õigus teha ettevõtjale kohapealset kontrolli ja auditeid ning nõuda asjakohase lisateabe esitamist.“;   </w:t>
      </w:r>
    </w:p>
    <w:p w14:paraId="657F5139" w14:textId="77777777" w:rsidR="00110539" w:rsidRPr="00406EA2" w:rsidRDefault="00110539" w:rsidP="000907BB">
      <w:pPr>
        <w:pStyle w:val="Loendilik"/>
        <w:spacing w:after="0" w:line="240" w:lineRule="auto"/>
        <w:ind w:left="0"/>
        <w:jc w:val="both"/>
        <w:rPr>
          <w:rFonts w:cs="Times New Roman"/>
          <w:b/>
          <w:bCs/>
          <w:szCs w:val="24"/>
        </w:rPr>
      </w:pPr>
      <w:bookmarkStart w:id="32" w:name="_Hlk115712634"/>
      <w:bookmarkEnd w:id="24"/>
    </w:p>
    <w:p w14:paraId="1ED74E03" w14:textId="61D872A9" w:rsidR="00BA2198" w:rsidRPr="00406EA2" w:rsidRDefault="00783851" w:rsidP="000907BB">
      <w:pPr>
        <w:pStyle w:val="Loendilik"/>
        <w:spacing w:after="0" w:line="240" w:lineRule="auto"/>
        <w:ind w:left="0"/>
        <w:jc w:val="both"/>
        <w:rPr>
          <w:rFonts w:cs="Times New Roman"/>
          <w:color w:val="000000" w:themeColor="text1"/>
          <w:szCs w:val="24"/>
        </w:rPr>
      </w:pPr>
      <w:r w:rsidRPr="00406EA2">
        <w:rPr>
          <w:rFonts w:cs="Times New Roman"/>
          <w:b/>
          <w:bCs/>
          <w:szCs w:val="24"/>
        </w:rPr>
        <w:t>9</w:t>
      </w:r>
      <w:r w:rsidR="000614BF" w:rsidRPr="00406EA2">
        <w:rPr>
          <w:rFonts w:cs="Times New Roman"/>
          <w:b/>
          <w:bCs/>
          <w:szCs w:val="24"/>
        </w:rPr>
        <w:t>)</w:t>
      </w:r>
      <w:r w:rsidR="000614BF" w:rsidRPr="00406EA2">
        <w:rPr>
          <w:rFonts w:cs="Times New Roman"/>
          <w:szCs w:val="24"/>
        </w:rPr>
        <w:t xml:space="preserve"> </w:t>
      </w:r>
      <w:r w:rsidR="007263D5" w:rsidRPr="00406EA2">
        <w:rPr>
          <w:rFonts w:cs="Times New Roman"/>
          <w:color w:val="000000" w:themeColor="text1"/>
          <w:szCs w:val="24"/>
        </w:rPr>
        <w:t>paragrahvi 2</w:t>
      </w:r>
      <w:r w:rsidR="0069275F" w:rsidRPr="00406EA2">
        <w:rPr>
          <w:rFonts w:cs="Times New Roman"/>
          <w:color w:val="000000" w:themeColor="text1"/>
          <w:szCs w:val="24"/>
        </w:rPr>
        <w:t>5</w:t>
      </w:r>
      <w:r w:rsidR="007263D5" w:rsidRPr="00406EA2">
        <w:rPr>
          <w:rFonts w:cs="Times New Roman"/>
          <w:color w:val="000000" w:themeColor="text1"/>
          <w:szCs w:val="24"/>
        </w:rPr>
        <w:t xml:space="preserve"> lõi</w:t>
      </w:r>
      <w:r w:rsidR="00BA2198" w:rsidRPr="00406EA2">
        <w:rPr>
          <w:rFonts w:cs="Times New Roman"/>
          <w:color w:val="000000" w:themeColor="text1"/>
          <w:szCs w:val="24"/>
        </w:rPr>
        <w:t>ge</w:t>
      </w:r>
      <w:r w:rsidR="007263D5" w:rsidRPr="00406EA2">
        <w:rPr>
          <w:rFonts w:cs="Times New Roman"/>
          <w:color w:val="000000" w:themeColor="text1"/>
          <w:szCs w:val="24"/>
        </w:rPr>
        <w:t xml:space="preserve"> 4 </w:t>
      </w:r>
      <w:r w:rsidR="00BA2198" w:rsidRPr="00406EA2">
        <w:rPr>
          <w:rFonts w:cs="Times New Roman"/>
          <w:color w:val="000000" w:themeColor="text1"/>
          <w:szCs w:val="24"/>
        </w:rPr>
        <w:t>muudetakse ja sõnastatakse järgmiselt:</w:t>
      </w:r>
    </w:p>
    <w:p w14:paraId="6F478D90" w14:textId="77777777" w:rsidR="00562BCE" w:rsidRPr="00406EA2" w:rsidRDefault="00562BCE" w:rsidP="000907BB">
      <w:pPr>
        <w:pStyle w:val="Loendilik"/>
        <w:spacing w:after="0" w:line="240" w:lineRule="auto"/>
        <w:ind w:left="0"/>
        <w:jc w:val="both"/>
        <w:rPr>
          <w:rFonts w:cs="Times New Roman"/>
          <w:color w:val="000000" w:themeColor="text1"/>
          <w:szCs w:val="24"/>
          <w:shd w:val="clear" w:color="auto" w:fill="FFFFFF"/>
        </w:rPr>
      </w:pPr>
    </w:p>
    <w:p w14:paraId="20AD7DC2" w14:textId="060F9D46" w:rsidR="005D5C02" w:rsidRPr="00406EA2" w:rsidRDefault="00110539" w:rsidP="005D5C02">
      <w:pPr>
        <w:pStyle w:val="Loendilik"/>
        <w:spacing w:after="0" w:line="240" w:lineRule="auto"/>
        <w:ind w:left="0"/>
        <w:jc w:val="both"/>
        <w:rPr>
          <w:rFonts w:cs="Times New Roman"/>
          <w:color w:val="202020"/>
          <w:szCs w:val="24"/>
          <w:shd w:val="clear" w:color="auto" w:fill="FFFFFF"/>
        </w:rPr>
      </w:pPr>
      <w:r w:rsidRPr="00406EA2">
        <w:rPr>
          <w:rFonts w:cs="Times New Roman"/>
          <w:szCs w:val="24"/>
        </w:rPr>
        <w:t xml:space="preserve">”(4) </w:t>
      </w:r>
      <w:r w:rsidR="005D5C02" w:rsidRPr="00406EA2">
        <w:rPr>
          <w:rFonts w:cs="Times New Roman"/>
          <w:color w:val="202020"/>
          <w:szCs w:val="24"/>
          <w:shd w:val="clear" w:color="auto" w:fill="FFFFFF"/>
        </w:rPr>
        <w:t>Ühe kuu jooksul alates ohutusloa ning tegutsemise ohutustunnistuse taotluse saamisest teatab Tarbijakaitse ja Tehnilise Järelevalve Amet ettevõtjale, kas esitatud dokumendid on täielikud, või palub esitada asjakohast lisateavet, andes selleks mõistliku tähtaja.“;</w:t>
      </w:r>
    </w:p>
    <w:p w14:paraId="3065AA16" w14:textId="77777777" w:rsidR="005D5C02" w:rsidRPr="00406EA2" w:rsidRDefault="005D5C02" w:rsidP="005D5C02">
      <w:pPr>
        <w:pStyle w:val="Loendilik"/>
        <w:spacing w:after="0" w:line="240" w:lineRule="auto"/>
        <w:ind w:left="0"/>
        <w:jc w:val="both"/>
        <w:rPr>
          <w:rFonts w:cs="Times New Roman"/>
          <w:color w:val="202020"/>
          <w:szCs w:val="24"/>
          <w:shd w:val="clear" w:color="auto" w:fill="FFFFFF"/>
        </w:rPr>
      </w:pPr>
    </w:p>
    <w:p w14:paraId="71364472" w14:textId="10CC81AC" w:rsidR="005D5C02" w:rsidRPr="00406EA2" w:rsidRDefault="005D5C02" w:rsidP="00C86DA6">
      <w:pPr>
        <w:pStyle w:val="Loendilik"/>
        <w:spacing w:after="0" w:line="240" w:lineRule="auto"/>
        <w:ind w:left="0"/>
        <w:jc w:val="both"/>
        <w:rPr>
          <w:rFonts w:cs="Times New Roman"/>
          <w:color w:val="202020"/>
          <w:szCs w:val="24"/>
          <w:shd w:val="clear" w:color="auto" w:fill="FFFFFF"/>
        </w:rPr>
      </w:pPr>
      <w:r w:rsidRPr="00406EA2">
        <w:rPr>
          <w:rFonts w:cs="Times New Roman"/>
          <w:b/>
          <w:bCs/>
          <w:color w:val="202020"/>
          <w:szCs w:val="24"/>
          <w:shd w:val="clear" w:color="auto" w:fill="FFFFFF"/>
        </w:rPr>
        <w:t>1</w:t>
      </w:r>
      <w:r w:rsidR="000A7E07" w:rsidRPr="00406EA2">
        <w:rPr>
          <w:rFonts w:cs="Times New Roman"/>
          <w:b/>
          <w:bCs/>
          <w:color w:val="202020"/>
          <w:szCs w:val="24"/>
          <w:shd w:val="clear" w:color="auto" w:fill="FFFFFF"/>
        </w:rPr>
        <w:t>0</w:t>
      </w:r>
      <w:r w:rsidRPr="00406EA2">
        <w:rPr>
          <w:rFonts w:cs="Times New Roman"/>
          <w:b/>
          <w:bCs/>
          <w:color w:val="202020"/>
          <w:szCs w:val="24"/>
          <w:shd w:val="clear" w:color="auto" w:fill="FFFFFF"/>
        </w:rPr>
        <w:t>)</w:t>
      </w:r>
      <w:r w:rsidRPr="00406EA2">
        <w:rPr>
          <w:rFonts w:cs="Times New Roman"/>
          <w:color w:val="202020"/>
          <w:szCs w:val="24"/>
          <w:shd w:val="clear" w:color="auto" w:fill="FFFFFF"/>
        </w:rPr>
        <w:t xml:space="preserve"> paragrahvi 25 täiendatakse lõikega 4</w:t>
      </w:r>
      <w:r w:rsidRPr="00406EA2">
        <w:rPr>
          <w:rFonts w:cs="Times New Roman"/>
          <w:color w:val="202020"/>
          <w:szCs w:val="24"/>
          <w:shd w:val="clear" w:color="auto" w:fill="FFFFFF"/>
          <w:vertAlign w:val="superscript"/>
        </w:rPr>
        <w:t>1</w:t>
      </w:r>
      <w:r w:rsidRPr="00406EA2">
        <w:rPr>
          <w:rFonts w:cs="Times New Roman"/>
          <w:color w:val="202020"/>
          <w:szCs w:val="24"/>
          <w:shd w:val="clear" w:color="auto" w:fill="FFFFFF"/>
        </w:rPr>
        <w:t xml:space="preserve"> järgmises sõnastuses:</w:t>
      </w:r>
    </w:p>
    <w:p w14:paraId="3ABE370C" w14:textId="77777777" w:rsidR="005D5C02" w:rsidRPr="00406EA2" w:rsidRDefault="005D5C02" w:rsidP="005D5C02">
      <w:pPr>
        <w:pStyle w:val="Loendilik"/>
        <w:spacing w:after="0" w:line="240" w:lineRule="auto"/>
        <w:jc w:val="both"/>
        <w:rPr>
          <w:rFonts w:cs="Times New Roman"/>
          <w:color w:val="202020"/>
          <w:szCs w:val="24"/>
          <w:shd w:val="clear" w:color="auto" w:fill="FFFFFF"/>
        </w:rPr>
      </w:pPr>
    </w:p>
    <w:p w14:paraId="0A6B53C9" w14:textId="1C4F68B1" w:rsidR="00110539" w:rsidRDefault="005D5C02" w:rsidP="005D5C02">
      <w:pPr>
        <w:pStyle w:val="Loendilik"/>
        <w:spacing w:after="0" w:line="240" w:lineRule="auto"/>
        <w:ind w:left="0"/>
        <w:jc w:val="both"/>
        <w:rPr>
          <w:rFonts w:cs="Times New Roman"/>
          <w:szCs w:val="24"/>
        </w:rPr>
      </w:pPr>
      <w:r w:rsidRPr="00406EA2">
        <w:rPr>
          <w:rFonts w:cs="Times New Roman"/>
          <w:color w:val="202020"/>
          <w:szCs w:val="24"/>
          <w:shd w:val="clear" w:color="auto" w:fill="FFFFFF"/>
        </w:rPr>
        <w:t xml:space="preserve"> </w:t>
      </w:r>
      <w:commentRangeStart w:id="33"/>
      <w:ins w:id="34" w:author="Kärt Voor" w:date="2024-12-03T07:21:00Z">
        <w:r w:rsidR="00837CB7">
          <w:rPr>
            <w:rFonts w:cs="Times New Roman"/>
            <w:color w:val="202020"/>
            <w:szCs w:val="24"/>
            <w:shd w:val="clear" w:color="auto" w:fill="FFFFFF"/>
          </w:rPr>
          <w:t>„</w:t>
        </w:r>
        <w:commentRangeEnd w:id="33"/>
        <w:r w:rsidR="00837CB7">
          <w:rPr>
            <w:rStyle w:val="Kommentaariviide"/>
          </w:rPr>
          <w:commentReference w:id="33"/>
        </w:r>
      </w:ins>
      <w:del w:id="35" w:author="Kärt Voor" w:date="2024-12-03T07:21:00Z">
        <w:r w:rsidRPr="00406EA2" w:rsidDel="00837CB7">
          <w:rPr>
            <w:rFonts w:cs="Times New Roman"/>
            <w:color w:val="202020"/>
            <w:szCs w:val="24"/>
            <w:shd w:val="clear" w:color="auto" w:fill="FFFFFF"/>
          </w:rPr>
          <w:delText xml:space="preserve"> </w:delText>
        </w:r>
      </w:del>
      <w:r w:rsidRPr="00406EA2">
        <w:rPr>
          <w:rFonts w:cs="Times New Roman"/>
          <w:color w:val="202020"/>
          <w:szCs w:val="24"/>
          <w:shd w:val="clear" w:color="auto" w:fill="FFFFFF"/>
        </w:rPr>
        <w:t>(4</w:t>
      </w:r>
      <w:r w:rsidRPr="00406EA2">
        <w:rPr>
          <w:rFonts w:cs="Times New Roman"/>
          <w:color w:val="202020"/>
          <w:szCs w:val="24"/>
          <w:shd w:val="clear" w:color="auto" w:fill="FFFFFF"/>
          <w:vertAlign w:val="superscript"/>
        </w:rPr>
        <w:t>1</w:t>
      </w:r>
      <w:r w:rsidRPr="00406EA2">
        <w:rPr>
          <w:rFonts w:cs="Times New Roman"/>
          <w:color w:val="202020"/>
          <w:szCs w:val="24"/>
          <w:shd w:val="clear" w:color="auto" w:fill="FFFFFF"/>
        </w:rPr>
        <w:t xml:space="preserve">) </w:t>
      </w:r>
      <w:bookmarkStart w:id="36" w:name="_Hlk174006478"/>
      <w:r w:rsidRPr="00406EA2">
        <w:rPr>
          <w:rFonts w:cs="Times New Roman"/>
          <w:color w:val="202020"/>
          <w:szCs w:val="24"/>
          <w:shd w:val="clear" w:color="auto" w:fill="FFFFFF"/>
        </w:rPr>
        <w:t>Tarbijakaitse ja Tehnilise Järelevalve Amet</w:t>
      </w:r>
      <w:bookmarkEnd w:id="36"/>
      <w:r w:rsidRPr="00406EA2">
        <w:rPr>
          <w:rFonts w:cs="Times New Roman"/>
          <w:color w:val="202020"/>
          <w:szCs w:val="24"/>
          <w:shd w:val="clear" w:color="auto" w:fill="FFFFFF"/>
        </w:rPr>
        <w:t xml:space="preserve"> annab ohutusloa või jätab ohutusloa taotluse rahuldamata hiljemalt neli kuud pärast taotlejalt nõutava teabe saamist. </w:t>
      </w:r>
      <w:r w:rsidR="00460017" w:rsidRPr="00460017">
        <w:rPr>
          <w:rFonts w:cs="Times New Roman"/>
          <w:color w:val="202020"/>
          <w:szCs w:val="24"/>
          <w:shd w:val="clear" w:color="auto" w:fill="FFFFFF"/>
        </w:rPr>
        <w:t xml:space="preserve">Tarbijakaitse ja Tehnilise Järelevalve Amet annab tegutsemise ohutustunnistuse või jätab tegutsemise ohutustunnistuse taotluse rahuldamata hiljemalt </w:t>
      </w:r>
      <w:r w:rsidR="00460017">
        <w:rPr>
          <w:rFonts w:cs="Times New Roman"/>
          <w:color w:val="202020"/>
          <w:szCs w:val="24"/>
          <w:shd w:val="clear" w:color="auto" w:fill="FFFFFF"/>
        </w:rPr>
        <w:t>üks</w:t>
      </w:r>
      <w:r w:rsidR="00460017" w:rsidRPr="00460017">
        <w:rPr>
          <w:rFonts w:cs="Times New Roman"/>
          <w:color w:val="202020"/>
          <w:szCs w:val="24"/>
          <w:shd w:val="clear" w:color="auto" w:fill="FFFFFF"/>
        </w:rPr>
        <w:t xml:space="preserve"> kuu pärast taotlejalt nõutava teabe saamist.</w:t>
      </w:r>
      <w:r w:rsidR="00460017">
        <w:rPr>
          <w:rFonts w:cs="Times New Roman"/>
          <w:color w:val="202020"/>
          <w:szCs w:val="24"/>
          <w:shd w:val="clear" w:color="auto" w:fill="FFFFFF"/>
        </w:rPr>
        <w:t xml:space="preserve"> </w:t>
      </w:r>
      <w:r w:rsidRPr="00406EA2">
        <w:rPr>
          <w:rFonts w:cs="Times New Roman"/>
          <w:color w:val="202020"/>
          <w:szCs w:val="24"/>
          <w:shd w:val="clear" w:color="auto" w:fill="FFFFFF"/>
        </w:rPr>
        <w:t>Kui Tarbijakaitse ja Tehnilise Järelevalve Amet ei lahenda taotlust tähtaja jooksul, ei loeta ohutusluba ning tegutsemise ohutustunnistust selle tähtaja möödumisel taotlejale vaikimisi antuks.</w:t>
      </w:r>
      <w:r w:rsidR="00110539" w:rsidRPr="00406EA2">
        <w:rPr>
          <w:rFonts w:cs="Times New Roman"/>
          <w:szCs w:val="24"/>
        </w:rPr>
        <w:t>”;</w:t>
      </w:r>
    </w:p>
    <w:p w14:paraId="19C51862" w14:textId="77777777" w:rsidR="00B16F53" w:rsidRDefault="00B16F53" w:rsidP="005D5C02">
      <w:pPr>
        <w:pStyle w:val="Loendilik"/>
        <w:spacing w:after="0" w:line="240" w:lineRule="auto"/>
        <w:ind w:left="0"/>
        <w:jc w:val="both"/>
        <w:rPr>
          <w:rFonts w:cs="Times New Roman"/>
          <w:szCs w:val="24"/>
        </w:rPr>
      </w:pPr>
    </w:p>
    <w:p w14:paraId="397230E8" w14:textId="132A7A5D" w:rsidR="00B16F53" w:rsidRPr="00B16F53" w:rsidRDefault="00B16F53" w:rsidP="00B16F53">
      <w:pPr>
        <w:spacing w:after="0" w:line="240" w:lineRule="auto"/>
        <w:jc w:val="both"/>
        <w:rPr>
          <w:rFonts w:cs="Times New Roman"/>
          <w:szCs w:val="24"/>
        </w:rPr>
      </w:pPr>
      <w:r w:rsidRPr="00B16F53">
        <w:rPr>
          <w:rFonts w:cs="Times New Roman"/>
          <w:b/>
          <w:bCs/>
          <w:szCs w:val="24"/>
        </w:rPr>
        <w:t>11)</w:t>
      </w:r>
      <w:r w:rsidRPr="00B16F53">
        <w:rPr>
          <w:rFonts w:cs="Times New Roman"/>
          <w:szCs w:val="24"/>
        </w:rPr>
        <w:t xml:space="preserve"> paragrahvi </w:t>
      </w:r>
      <w:r>
        <w:rPr>
          <w:rFonts w:cs="Times New Roman"/>
          <w:szCs w:val="24"/>
        </w:rPr>
        <w:t>27</w:t>
      </w:r>
      <w:r w:rsidRPr="00B16F53">
        <w:rPr>
          <w:rFonts w:cs="Times New Roman"/>
          <w:szCs w:val="24"/>
        </w:rPr>
        <w:t xml:space="preserve"> lõige </w:t>
      </w:r>
      <w:r>
        <w:rPr>
          <w:rFonts w:cs="Times New Roman"/>
          <w:szCs w:val="24"/>
        </w:rPr>
        <w:t>5</w:t>
      </w:r>
      <w:r w:rsidRPr="00B16F53">
        <w:rPr>
          <w:rFonts w:cs="Times New Roman"/>
          <w:szCs w:val="24"/>
        </w:rPr>
        <w:t xml:space="preserve"> muudetakse ja sõnastatakse järgmiselt:</w:t>
      </w:r>
    </w:p>
    <w:p w14:paraId="6CCB196F" w14:textId="77777777" w:rsidR="00B16F53" w:rsidRPr="00B16F53" w:rsidRDefault="00B16F53" w:rsidP="00B16F53">
      <w:pPr>
        <w:pStyle w:val="Loendilik"/>
        <w:spacing w:after="0" w:line="240" w:lineRule="auto"/>
        <w:jc w:val="both"/>
        <w:rPr>
          <w:rFonts w:cs="Times New Roman"/>
          <w:szCs w:val="24"/>
        </w:rPr>
      </w:pPr>
    </w:p>
    <w:p w14:paraId="5D4855D2" w14:textId="4E859690" w:rsidR="00B16F53" w:rsidRPr="00977062" w:rsidRDefault="00837CB7" w:rsidP="00B16F53">
      <w:pPr>
        <w:pStyle w:val="Loendilik"/>
        <w:spacing w:after="0" w:line="240" w:lineRule="auto"/>
        <w:ind w:left="0"/>
        <w:jc w:val="both"/>
        <w:rPr>
          <w:rFonts w:cs="Times New Roman"/>
          <w:szCs w:val="24"/>
        </w:rPr>
      </w:pPr>
      <w:ins w:id="37" w:author="Kärt Voor" w:date="2024-12-03T07:21:00Z">
        <w:r>
          <w:rPr>
            <w:rFonts w:cs="Times New Roman"/>
            <w:szCs w:val="24"/>
          </w:rPr>
          <w:t>„</w:t>
        </w:r>
      </w:ins>
      <w:del w:id="38" w:author="Kärt Voor" w:date="2024-12-03T07:21:00Z">
        <w:r w:rsidR="00B16F53" w:rsidRPr="00B16F53" w:rsidDel="00837CB7">
          <w:rPr>
            <w:rFonts w:cs="Times New Roman"/>
            <w:szCs w:val="24"/>
          </w:rPr>
          <w:delText>”</w:delText>
        </w:r>
      </w:del>
      <w:r w:rsidR="00B16F53" w:rsidRPr="00B16F53">
        <w:rPr>
          <w:rFonts w:cs="Times New Roman"/>
          <w:szCs w:val="24"/>
        </w:rPr>
        <w:t>(</w:t>
      </w:r>
      <w:r w:rsidR="00B16F53">
        <w:rPr>
          <w:rFonts w:cs="Times New Roman"/>
          <w:szCs w:val="24"/>
        </w:rPr>
        <w:t>5</w:t>
      </w:r>
      <w:r w:rsidR="00B16F53" w:rsidRPr="00B16F53">
        <w:rPr>
          <w:rFonts w:cs="Times New Roman"/>
          <w:szCs w:val="24"/>
        </w:rPr>
        <w:t xml:space="preserve">) Ühtne ohutustunnistus kehtib </w:t>
      </w:r>
      <w:r w:rsidR="00B16F53">
        <w:rPr>
          <w:rFonts w:cs="Times New Roman"/>
          <w:szCs w:val="24"/>
        </w:rPr>
        <w:t xml:space="preserve">kuni </w:t>
      </w:r>
      <w:r w:rsidR="00B16F53" w:rsidRPr="00B16F53">
        <w:rPr>
          <w:rFonts w:cs="Times New Roman"/>
          <w:szCs w:val="24"/>
        </w:rPr>
        <w:t>viis aastat ja seda muudetakse raudteeveoettevõtja taotlusel tervikuna või osaliselt iga kord, kui tegevusliik või tegevusulatus muutub.“;</w:t>
      </w:r>
    </w:p>
    <w:p w14:paraId="14506F0B" w14:textId="77777777" w:rsidR="005C4824" w:rsidRPr="00977062" w:rsidRDefault="005C4824" w:rsidP="000907BB">
      <w:pPr>
        <w:pStyle w:val="Loendilik"/>
        <w:spacing w:after="0" w:line="240" w:lineRule="auto"/>
        <w:ind w:left="0"/>
        <w:jc w:val="both"/>
        <w:rPr>
          <w:rFonts w:cs="Times New Roman"/>
          <w:szCs w:val="24"/>
        </w:rPr>
      </w:pPr>
    </w:p>
    <w:p w14:paraId="1F22B3AD" w14:textId="3E8276F5" w:rsidR="005C4824" w:rsidRPr="00977062" w:rsidRDefault="000B2FF1" w:rsidP="000907BB">
      <w:pPr>
        <w:pStyle w:val="Loendilik"/>
        <w:spacing w:after="0" w:line="240" w:lineRule="auto"/>
        <w:ind w:left="0"/>
        <w:jc w:val="both"/>
        <w:rPr>
          <w:rFonts w:cs="Times New Roman"/>
          <w:szCs w:val="24"/>
        </w:rPr>
      </w:pPr>
      <w:r w:rsidRPr="00977062">
        <w:rPr>
          <w:rFonts w:cs="Times New Roman"/>
          <w:b/>
          <w:bCs/>
          <w:szCs w:val="24"/>
        </w:rPr>
        <w:t>1</w:t>
      </w:r>
      <w:r w:rsidR="00A25D44">
        <w:rPr>
          <w:rFonts w:cs="Times New Roman"/>
          <w:b/>
          <w:bCs/>
          <w:szCs w:val="24"/>
        </w:rPr>
        <w:t>2</w:t>
      </w:r>
      <w:r w:rsidR="005C4824" w:rsidRPr="00977062">
        <w:rPr>
          <w:rFonts w:cs="Times New Roman"/>
          <w:b/>
          <w:bCs/>
          <w:szCs w:val="24"/>
        </w:rPr>
        <w:t>)</w:t>
      </w:r>
      <w:r w:rsidR="005C4824" w:rsidRPr="00977062">
        <w:rPr>
          <w:rFonts w:cs="Times New Roman"/>
          <w:szCs w:val="24"/>
        </w:rPr>
        <w:t xml:space="preserve"> paragrahvi 42 lõige 1 muudetakse ja sõnastatakse järgmiselt:</w:t>
      </w:r>
    </w:p>
    <w:p w14:paraId="2B2E0690" w14:textId="77777777" w:rsidR="005C4824" w:rsidRPr="00977062" w:rsidRDefault="005C4824" w:rsidP="000907BB">
      <w:pPr>
        <w:pStyle w:val="Loendilik"/>
        <w:spacing w:after="0" w:line="240" w:lineRule="auto"/>
        <w:ind w:left="0"/>
        <w:jc w:val="both"/>
        <w:rPr>
          <w:rFonts w:cs="Times New Roman"/>
          <w:szCs w:val="24"/>
        </w:rPr>
      </w:pPr>
    </w:p>
    <w:p w14:paraId="7E3A0DDF" w14:textId="0E9C00B1" w:rsidR="007A7054" w:rsidRPr="00406EA2" w:rsidRDefault="00837CB7" w:rsidP="000907BB">
      <w:pPr>
        <w:pStyle w:val="Normaallaadveeb"/>
        <w:shd w:val="clear" w:color="auto" w:fill="FFFFFF"/>
        <w:spacing w:before="0" w:beforeAutospacing="0" w:after="0" w:afterAutospacing="0"/>
        <w:jc w:val="both"/>
        <w:rPr>
          <w:color w:val="202020"/>
          <w:shd w:val="clear" w:color="auto" w:fill="FFFFFF"/>
        </w:rPr>
      </w:pPr>
      <w:ins w:id="39" w:author="Kärt Voor" w:date="2024-12-03T07:21:00Z">
        <w:r>
          <w:rPr>
            <w:color w:val="202020"/>
            <w:shd w:val="clear" w:color="auto" w:fill="FFFFFF"/>
          </w:rPr>
          <w:t>„</w:t>
        </w:r>
      </w:ins>
      <w:del w:id="40" w:author="Kärt Voor" w:date="2024-12-03T07:21:00Z">
        <w:r w:rsidR="005C4824" w:rsidRPr="00406EA2" w:rsidDel="00837CB7">
          <w:rPr>
            <w:color w:val="202020"/>
            <w:shd w:val="clear" w:color="auto" w:fill="FFFFFF"/>
          </w:rPr>
          <w:delText>”</w:delText>
        </w:r>
      </w:del>
      <w:r w:rsidR="005C4824" w:rsidRPr="00406EA2">
        <w:t>(1)</w:t>
      </w:r>
      <w:r w:rsidR="005C4824" w:rsidRPr="00406EA2">
        <w:rPr>
          <w:color w:val="202020"/>
          <w:shd w:val="clear" w:color="auto" w:fill="FFFFFF"/>
        </w:rPr>
        <w:t xml:space="preserve"> Raudteeveeremi valdaja määrab enne raudteeveeremi raudteevõrgustikus kasutusele võtmist sellele hoolduse eest vastutava üksuse, mis registreeritakse </w:t>
      </w:r>
      <w:r w:rsidR="005C4824" w:rsidRPr="00406EA2">
        <w:t xml:space="preserve">Euroopa </w:t>
      </w:r>
      <w:r w:rsidR="006E6CC4" w:rsidRPr="00406EA2">
        <w:t>raudtee</w:t>
      </w:r>
      <w:r w:rsidR="005C4824" w:rsidRPr="00406EA2">
        <w:t>veeremi</w:t>
      </w:r>
      <w:r w:rsidR="006E6CC4" w:rsidRPr="00406EA2">
        <w:t xml:space="preserve"> </w:t>
      </w:r>
      <w:r w:rsidR="005C4824" w:rsidRPr="00406EA2">
        <w:t>registris</w:t>
      </w:r>
      <w:r w:rsidR="00CF65D7" w:rsidRPr="00406EA2">
        <w:t xml:space="preserve">.“; </w:t>
      </w:r>
    </w:p>
    <w:p w14:paraId="05DBAC2A" w14:textId="666FCD97" w:rsidR="00FF406D" w:rsidRPr="00406EA2" w:rsidRDefault="00FF406D" w:rsidP="000907BB">
      <w:pPr>
        <w:pStyle w:val="Loendilik"/>
        <w:spacing w:after="0" w:line="240" w:lineRule="auto"/>
        <w:ind w:left="0"/>
        <w:jc w:val="both"/>
        <w:rPr>
          <w:rFonts w:cs="Times New Roman"/>
          <w:color w:val="000000" w:themeColor="text1"/>
          <w:szCs w:val="24"/>
        </w:rPr>
      </w:pPr>
    </w:p>
    <w:p w14:paraId="4A672E27" w14:textId="492DE6F2" w:rsidR="000614BF" w:rsidRPr="00406EA2" w:rsidRDefault="000B2FF1" w:rsidP="000907BB">
      <w:pPr>
        <w:spacing w:after="0" w:line="240" w:lineRule="auto"/>
        <w:jc w:val="both"/>
        <w:rPr>
          <w:rFonts w:cs="Times New Roman"/>
          <w:color w:val="000000" w:themeColor="text1"/>
          <w:szCs w:val="24"/>
          <w:shd w:val="clear" w:color="auto" w:fill="FFFFFF"/>
        </w:rPr>
      </w:pPr>
      <w:r w:rsidRPr="00406EA2">
        <w:rPr>
          <w:rFonts w:cs="Times New Roman"/>
          <w:b/>
          <w:bCs/>
          <w:szCs w:val="24"/>
        </w:rPr>
        <w:t>1</w:t>
      </w:r>
      <w:r w:rsidR="00A25D44">
        <w:rPr>
          <w:rFonts w:cs="Times New Roman"/>
          <w:b/>
          <w:bCs/>
          <w:szCs w:val="24"/>
        </w:rPr>
        <w:t>3</w:t>
      </w:r>
      <w:r w:rsidR="007263D5" w:rsidRPr="00406EA2">
        <w:rPr>
          <w:rFonts w:cs="Times New Roman"/>
          <w:b/>
          <w:bCs/>
          <w:szCs w:val="24"/>
        </w:rPr>
        <w:t>)</w:t>
      </w:r>
      <w:r w:rsidR="007263D5" w:rsidRPr="00406EA2">
        <w:rPr>
          <w:rFonts w:cs="Times New Roman"/>
          <w:szCs w:val="24"/>
        </w:rPr>
        <w:t xml:space="preserve"> paragrahvi </w:t>
      </w:r>
      <w:r w:rsidR="00D7535C" w:rsidRPr="00406EA2">
        <w:rPr>
          <w:rFonts w:cs="Times New Roman"/>
          <w:szCs w:val="24"/>
        </w:rPr>
        <w:t xml:space="preserve">42 lõigetest 3 ja 8 jäetakse välja sõna </w:t>
      </w:r>
      <w:r w:rsidR="48FAB05F" w:rsidRPr="00406EA2">
        <w:rPr>
          <w:rFonts w:cs="Times New Roman"/>
          <w:color w:val="000000" w:themeColor="text1"/>
          <w:szCs w:val="24"/>
          <w:shd w:val="clear" w:color="auto" w:fill="FFFFFF"/>
        </w:rPr>
        <w:t>”</w:t>
      </w:r>
      <w:r w:rsidR="00D7535C" w:rsidRPr="00406EA2">
        <w:rPr>
          <w:rFonts w:cs="Times New Roman"/>
          <w:color w:val="000000" w:themeColor="text1"/>
          <w:szCs w:val="24"/>
          <w:shd w:val="clear" w:color="auto" w:fill="FFFFFF"/>
        </w:rPr>
        <w:t>kaubavaguni</w:t>
      </w:r>
      <w:r w:rsidR="009A51D0" w:rsidRPr="00406EA2">
        <w:rPr>
          <w:rFonts w:cs="Times New Roman"/>
          <w:color w:val="000000" w:themeColor="text1"/>
          <w:szCs w:val="24"/>
          <w:shd w:val="clear" w:color="auto" w:fill="FFFFFF"/>
        </w:rPr>
        <w:t>te</w:t>
      </w:r>
      <w:r w:rsidR="6697BE55" w:rsidRPr="00406EA2">
        <w:rPr>
          <w:rFonts w:cs="Times New Roman"/>
          <w:color w:val="000000" w:themeColor="text1"/>
          <w:szCs w:val="24"/>
          <w:shd w:val="clear" w:color="auto" w:fill="FFFFFF"/>
        </w:rPr>
        <w:t>”</w:t>
      </w:r>
      <w:r w:rsidR="75CBA9DC" w:rsidRPr="00406EA2">
        <w:rPr>
          <w:rFonts w:cs="Times New Roman"/>
          <w:color w:val="000000" w:themeColor="text1"/>
          <w:szCs w:val="24"/>
          <w:shd w:val="clear" w:color="auto" w:fill="FFFFFF"/>
        </w:rPr>
        <w:t>;</w:t>
      </w:r>
      <w:r w:rsidR="00D7535C" w:rsidRPr="00406EA2">
        <w:rPr>
          <w:rFonts w:cs="Times New Roman"/>
          <w:color w:val="000000" w:themeColor="text1"/>
          <w:szCs w:val="24"/>
          <w:shd w:val="clear" w:color="auto" w:fill="FFFFFF"/>
        </w:rPr>
        <w:t> </w:t>
      </w:r>
    </w:p>
    <w:p w14:paraId="07BEF864" w14:textId="77777777" w:rsidR="00D7535C" w:rsidRPr="00406EA2" w:rsidRDefault="00D7535C" w:rsidP="000907BB">
      <w:pPr>
        <w:spacing w:after="0" w:line="240" w:lineRule="auto"/>
        <w:jc w:val="both"/>
        <w:rPr>
          <w:rFonts w:cs="Times New Roman"/>
          <w:color w:val="000000" w:themeColor="text1"/>
          <w:szCs w:val="24"/>
          <w:shd w:val="clear" w:color="auto" w:fill="FFFFFF"/>
        </w:rPr>
      </w:pPr>
    </w:p>
    <w:p w14:paraId="7ECFAD3F" w14:textId="5DDC9D66" w:rsidR="00D7535C" w:rsidRPr="00406EA2" w:rsidRDefault="00D7535C" w:rsidP="000907BB">
      <w:pPr>
        <w:spacing w:after="0" w:line="240" w:lineRule="auto"/>
        <w:jc w:val="both"/>
        <w:rPr>
          <w:rFonts w:cs="Times New Roman"/>
          <w:szCs w:val="24"/>
        </w:rPr>
      </w:pPr>
      <w:r w:rsidRPr="00406EA2">
        <w:rPr>
          <w:rFonts w:cs="Times New Roman"/>
          <w:b/>
          <w:bCs/>
          <w:color w:val="000000" w:themeColor="text1"/>
          <w:szCs w:val="24"/>
          <w:shd w:val="clear" w:color="auto" w:fill="FFFFFF"/>
        </w:rPr>
        <w:t>1</w:t>
      </w:r>
      <w:r w:rsidR="00A25D44">
        <w:rPr>
          <w:rFonts w:cs="Times New Roman"/>
          <w:b/>
          <w:bCs/>
          <w:color w:val="000000" w:themeColor="text1"/>
          <w:szCs w:val="24"/>
          <w:shd w:val="clear" w:color="auto" w:fill="FFFFFF"/>
        </w:rPr>
        <w:t>4</w:t>
      </w:r>
      <w:r w:rsidRPr="00406EA2">
        <w:rPr>
          <w:rFonts w:cs="Times New Roman"/>
          <w:b/>
          <w:bCs/>
          <w:color w:val="000000" w:themeColor="text1"/>
          <w:szCs w:val="24"/>
          <w:shd w:val="clear" w:color="auto" w:fill="FFFFFF"/>
        </w:rPr>
        <w:t>)</w:t>
      </w:r>
      <w:r w:rsidRPr="00406EA2">
        <w:rPr>
          <w:rFonts w:cs="Times New Roman"/>
          <w:color w:val="000000" w:themeColor="text1"/>
          <w:szCs w:val="24"/>
          <w:shd w:val="clear" w:color="auto" w:fill="FFFFFF"/>
        </w:rPr>
        <w:t xml:space="preserve"> paragrahvi 42 lõi</w:t>
      </w:r>
      <w:r w:rsidR="00EF1D4A" w:rsidRPr="00406EA2">
        <w:rPr>
          <w:rFonts w:cs="Times New Roman"/>
          <w:color w:val="000000" w:themeColor="text1"/>
          <w:szCs w:val="24"/>
          <w:shd w:val="clear" w:color="auto" w:fill="FFFFFF"/>
        </w:rPr>
        <w:t>get</w:t>
      </w:r>
      <w:r w:rsidRPr="00406EA2">
        <w:rPr>
          <w:rFonts w:cs="Times New Roman"/>
          <w:color w:val="000000" w:themeColor="text1"/>
          <w:szCs w:val="24"/>
          <w:shd w:val="clear" w:color="auto" w:fill="FFFFFF"/>
        </w:rPr>
        <w:t xml:space="preserve"> 5</w:t>
      </w:r>
      <w:r w:rsidR="00EF1D4A" w:rsidRPr="00406EA2">
        <w:rPr>
          <w:rFonts w:cs="Times New Roman"/>
          <w:color w:val="000000" w:themeColor="text1"/>
          <w:szCs w:val="24"/>
          <w:shd w:val="clear" w:color="auto" w:fill="FFFFFF"/>
        </w:rPr>
        <w:t xml:space="preserve"> täiendatakse pärast </w:t>
      </w:r>
      <w:r w:rsidR="008731DB" w:rsidRPr="00406EA2">
        <w:rPr>
          <w:rFonts w:cs="Times New Roman"/>
          <w:color w:val="000000" w:themeColor="text1"/>
          <w:szCs w:val="24"/>
          <w:shd w:val="clear" w:color="auto" w:fill="FFFFFF"/>
        </w:rPr>
        <w:t>tekstiosa</w:t>
      </w:r>
      <w:r w:rsidR="00EF1D4A" w:rsidRPr="00406EA2">
        <w:rPr>
          <w:rFonts w:cs="Times New Roman"/>
          <w:color w:val="000000" w:themeColor="text1"/>
          <w:szCs w:val="24"/>
          <w:shd w:val="clear" w:color="auto" w:fill="FFFFFF"/>
        </w:rPr>
        <w:t xml:space="preserve"> „</w:t>
      </w:r>
      <w:r w:rsidR="008731DB" w:rsidRPr="00406EA2">
        <w:rPr>
          <w:rFonts w:cs="Times New Roman"/>
          <w:color w:val="000000" w:themeColor="text1"/>
          <w:szCs w:val="24"/>
          <w:shd w:val="clear" w:color="auto" w:fill="FFFFFF"/>
        </w:rPr>
        <w:t>vastutava üksuse</w:t>
      </w:r>
      <w:r w:rsidR="00EF1D4A" w:rsidRPr="00406EA2">
        <w:rPr>
          <w:rFonts w:cs="Times New Roman"/>
          <w:color w:val="000000" w:themeColor="text1"/>
          <w:szCs w:val="24"/>
          <w:shd w:val="clear" w:color="auto" w:fill="FFFFFF"/>
        </w:rPr>
        <w:t xml:space="preserve">” </w:t>
      </w:r>
      <w:r w:rsidR="008731DB" w:rsidRPr="00406EA2">
        <w:rPr>
          <w:rFonts w:cs="Times New Roman"/>
          <w:color w:val="000000" w:themeColor="text1"/>
          <w:szCs w:val="24"/>
          <w:shd w:val="clear" w:color="auto" w:fill="FFFFFF"/>
        </w:rPr>
        <w:t>tekstiosaga</w:t>
      </w:r>
      <w:r w:rsidR="00EF1D4A" w:rsidRPr="00406EA2">
        <w:rPr>
          <w:rFonts w:cs="Times New Roman"/>
          <w:color w:val="000000" w:themeColor="text1"/>
          <w:szCs w:val="24"/>
          <w:shd w:val="clear" w:color="auto" w:fill="FFFFFF"/>
        </w:rPr>
        <w:t xml:space="preserve"> „</w:t>
      </w:r>
      <w:r w:rsidR="008731DB" w:rsidRPr="00406EA2">
        <w:rPr>
          <w:rFonts w:cs="Times New Roman"/>
          <w:color w:val="000000" w:themeColor="text1"/>
          <w:szCs w:val="24"/>
          <w:shd w:val="clear" w:color="auto" w:fill="FFFFFF"/>
        </w:rPr>
        <w:t>ja hoolduse allhanke funktsioonide</w:t>
      </w:r>
      <w:r w:rsidR="008731DB" w:rsidRPr="00406EA2">
        <w:rPr>
          <w:rFonts w:cs="Times New Roman"/>
          <w:szCs w:val="24"/>
        </w:rPr>
        <w:t>“</w:t>
      </w:r>
      <w:r w:rsidR="63C922DB" w:rsidRPr="00406EA2">
        <w:rPr>
          <w:rFonts w:cs="Times New Roman"/>
          <w:szCs w:val="24"/>
        </w:rPr>
        <w:t>;</w:t>
      </w:r>
    </w:p>
    <w:p w14:paraId="5ADFF908" w14:textId="77777777" w:rsidR="001E679D" w:rsidRPr="00406EA2" w:rsidRDefault="001E679D" w:rsidP="000907BB">
      <w:pPr>
        <w:spacing w:after="0" w:line="240" w:lineRule="auto"/>
        <w:jc w:val="both"/>
        <w:rPr>
          <w:rFonts w:cs="Times New Roman"/>
          <w:szCs w:val="24"/>
        </w:rPr>
      </w:pPr>
    </w:p>
    <w:p w14:paraId="145A8CE0" w14:textId="0870A35A" w:rsidR="001E679D" w:rsidRPr="00406EA2" w:rsidRDefault="001E679D" w:rsidP="000907BB">
      <w:pPr>
        <w:pStyle w:val="Loendilik"/>
        <w:spacing w:after="0" w:line="240" w:lineRule="auto"/>
        <w:ind w:left="0"/>
        <w:jc w:val="both"/>
        <w:rPr>
          <w:rFonts w:cs="Times New Roman"/>
          <w:szCs w:val="24"/>
        </w:rPr>
      </w:pPr>
      <w:r w:rsidRPr="00406EA2">
        <w:rPr>
          <w:rFonts w:cs="Times New Roman"/>
          <w:b/>
          <w:bCs/>
          <w:szCs w:val="24"/>
        </w:rPr>
        <w:t>1</w:t>
      </w:r>
      <w:r w:rsidR="00A25D44">
        <w:rPr>
          <w:rFonts w:cs="Times New Roman"/>
          <w:b/>
          <w:bCs/>
          <w:szCs w:val="24"/>
        </w:rPr>
        <w:t>5</w:t>
      </w:r>
      <w:r w:rsidRPr="00406EA2">
        <w:rPr>
          <w:rFonts w:cs="Times New Roman"/>
          <w:b/>
          <w:bCs/>
          <w:szCs w:val="24"/>
        </w:rPr>
        <w:t>)</w:t>
      </w:r>
      <w:r w:rsidRPr="00406EA2">
        <w:rPr>
          <w:rFonts w:cs="Times New Roman"/>
          <w:szCs w:val="24"/>
        </w:rPr>
        <w:t xml:space="preserve"> paragrahvi 48 lõikes 9 asendatakse tekstiosa „</w:t>
      </w:r>
      <w:r w:rsidRPr="00406EA2">
        <w:rPr>
          <w:rFonts w:cs="Times New Roman"/>
          <w:color w:val="202020"/>
          <w:szCs w:val="24"/>
          <w:shd w:val="clear" w:color="auto" w:fill="FFFFFF"/>
        </w:rPr>
        <w:t>(EÜ) nr 1371/2007</w:t>
      </w:r>
      <w:r w:rsidRPr="00406EA2">
        <w:rPr>
          <w:rFonts w:cs="Times New Roman"/>
          <w:szCs w:val="24"/>
        </w:rPr>
        <w:t>“ tekstiosaga „</w:t>
      </w:r>
      <w:r w:rsidRPr="00406EA2">
        <w:rPr>
          <w:rFonts w:cs="Times New Roman"/>
          <w:color w:val="202020"/>
          <w:szCs w:val="24"/>
          <w:shd w:val="clear" w:color="auto" w:fill="FFFFFF"/>
        </w:rPr>
        <w:t>(E</w:t>
      </w:r>
      <w:r w:rsidR="01AE46BE" w:rsidRPr="00406EA2">
        <w:rPr>
          <w:rFonts w:cs="Times New Roman"/>
          <w:color w:val="202020"/>
          <w:szCs w:val="24"/>
          <w:shd w:val="clear" w:color="auto" w:fill="FFFFFF"/>
        </w:rPr>
        <w:t>L</w:t>
      </w:r>
      <w:r w:rsidRPr="00406EA2">
        <w:rPr>
          <w:rFonts w:cs="Times New Roman"/>
          <w:color w:val="202020"/>
          <w:szCs w:val="24"/>
          <w:shd w:val="clear" w:color="auto" w:fill="FFFFFF"/>
        </w:rPr>
        <w:t xml:space="preserve">) </w:t>
      </w:r>
      <w:del w:id="41" w:author="Kärt Voor" w:date="2024-12-03T07:23:00Z">
        <w:r w:rsidRPr="00406EA2" w:rsidDel="00837CB7">
          <w:rPr>
            <w:rFonts w:cs="Times New Roman"/>
            <w:color w:val="202020"/>
            <w:szCs w:val="24"/>
            <w:shd w:val="clear" w:color="auto" w:fill="FFFFFF"/>
          </w:rPr>
          <w:delText>nr </w:delText>
        </w:r>
      </w:del>
      <w:r w:rsidRPr="00406EA2">
        <w:rPr>
          <w:rFonts w:cs="Times New Roman"/>
          <w:color w:val="202020"/>
          <w:szCs w:val="24"/>
          <w:shd w:val="clear" w:color="auto" w:fill="FFFFFF"/>
        </w:rPr>
        <w:t>2021/782</w:t>
      </w:r>
      <w:r w:rsidRPr="00406EA2">
        <w:rPr>
          <w:rFonts w:cs="Times New Roman"/>
          <w:szCs w:val="24"/>
        </w:rPr>
        <w:t>“;</w:t>
      </w:r>
    </w:p>
    <w:bookmarkEnd w:id="32"/>
    <w:p w14:paraId="5333CE1A" w14:textId="77777777" w:rsidR="0020485C" w:rsidRPr="00406EA2" w:rsidRDefault="0020485C" w:rsidP="000907BB">
      <w:pPr>
        <w:spacing w:after="0" w:line="240" w:lineRule="auto"/>
        <w:jc w:val="both"/>
        <w:rPr>
          <w:rFonts w:cs="Times New Roman"/>
          <w:bCs/>
          <w:szCs w:val="24"/>
        </w:rPr>
      </w:pPr>
    </w:p>
    <w:p w14:paraId="415AEAB8" w14:textId="0F3006AD" w:rsidR="00B5718B" w:rsidRPr="00406EA2" w:rsidRDefault="00076E49" w:rsidP="000907BB">
      <w:pPr>
        <w:spacing w:after="0" w:line="240" w:lineRule="auto"/>
        <w:jc w:val="both"/>
        <w:rPr>
          <w:rFonts w:cs="Times New Roman"/>
          <w:color w:val="000000" w:themeColor="text1"/>
          <w:szCs w:val="24"/>
          <w:highlight w:val="yellow"/>
          <w:shd w:val="clear" w:color="auto" w:fill="FFFFFF"/>
        </w:rPr>
      </w:pPr>
      <w:r w:rsidRPr="00406EA2">
        <w:rPr>
          <w:rFonts w:cs="Times New Roman"/>
          <w:b/>
          <w:bCs/>
          <w:szCs w:val="24"/>
        </w:rPr>
        <w:t>1</w:t>
      </w:r>
      <w:r w:rsidR="00A25D44">
        <w:rPr>
          <w:rFonts w:cs="Times New Roman"/>
          <w:b/>
          <w:bCs/>
          <w:szCs w:val="24"/>
        </w:rPr>
        <w:t>6</w:t>
      </w:r>
      <w:r w:rsidRPr="00406EA2">
        <w:rPr>
          <w:rFonts w:cs="Times New Roman"/>
          <w:b/>
          <w:bCs/>
          <w:szCs w:val="24"/>
        </w:rPr>
        <w:t>)</w:t>
      </w:r>
      <w:r w:rsidRPr="00406EA2">
        <w:rPr>
          <w:rFonts w:cs="Times New Roman"/>
          <w:szCs w:val="24"/>
        </w:rPr>
        <w:t xml:space="preserve"> paragrahvi 58 </w:t>
      </w:r>
      <w:r w:rsidR="00D571E0" w:rsidRPr="00406EA2">
        <w:rPr>
          <w:rFonts w:cs="Times New Roman"/>
          <w:szCs w:val="24"/>
        </w:rPr>
        <w:t>lõike</w:t>
      </w:r>
      <w:r w:rsidR="0069275F" w:rsidRPr="00406EA2">
        <w:rPr>
          <w:rFonts w:cs="Times New Roman"/>
          <w:szCs w:val="24"/>
        </w:rPr>
        <w:t xml:space="preserve"> </w:t>
      </w:r>
      <w:r w:rsidRPr="00406EA2">
        <w:rPr>
          <w:rFonts w:cs="Times New Roman"/>
          <w:szCs w:val="24"/>
        </w:rPr>
        <w:t>3 p</w:t>
      </w:r>
      <w:r w:rsidR="7BBDE3D6" w:rsidRPr="00406EA2">
        <w:rPr>
          <w:rFonts w:cs="Times New Roman"/>
          <w:szCs w:val="24"/>
        </w:rPr>
        <w:t>unkt</w:t>
      </w:r>
      <w:r w:rsidRPr="00406EA2">
        <w:rPr>
          <w:rFonts w:cs="Times New Roman"/>
          <w:szCs w:val="24"/>
        </w:rPr>
        <w:t xml:space="preserve"> 2 </w:t>
      </w:r>
      <w:r w:rsidR="00B5718B" w:rsidRPr="00406EA2">
        <w:rPr>
          <w:rFonts w:cs="Times New Roman"/>
        </w:rPr>
        <w:t xml:space="preserve"> </w:t>
      </w:r>
      <w:r w:rsidR="00B5718B" w:rsidRPr="00406EA2">
        <w:rPr>
          <w:rFonts w:cs="Times New Roman"/>
          <w:szCs w:val="24"/>
        </w:rPr>
        <w:t>muudetakse ja sõnastatakse järgmiselt:</w:t>
      </w:r>
    </w:p>
    <w:p w14:paraId="2F18C766" w14:textId="77777777" w:rsidR="0078265C" w:rsidRPr="00406EA2" w:rsidRDefault="0078265C" w:rsidP="000907BB">
      <w:pPr>
        <w:spacing w:after="0" w:line="240" w:lineRule="auto"/>
        <w:jc w:val="both"/>
        <w:rPr>
          <w:rFonts w:cs="Times New Roman"/>
          <w:szCs w:val="24"/>
        </w:rPr>
      </w:pPr>
    </w:p>
    <w:p w14:paraId="0A315E32" w14:textId="3CD20D63" w:rsidR="00076E49" w:rsidRPr="00977062" w:rsidRDefault="00837CB7" w:rsidP="000907BB">
      <w:pPr>
        <w:spacing w:after="0" w:line="240" w:lineRule="auto"/>
        <w:jc w:val="both"/>
        <w:rPr>
          <w:rFonts w:cs="Times New Roman"/>
          <w:szCs w:val="24"/>
        </w:rPr>
      </w:pPr>
      <w:ins w:id="42" w:author="Kärt Voor" w:date="2024-12-03T07:23:00Z">
        <w:r>
          <w:rPr>
            <w:rFonts w:cs="Times New Roman"/>
            <w:szCs w:val="24"/>
          </w:rPr>
          <w:t>„</w:t>
        </w:r>
      </w:ins>
      <w:del w:id="43" w:author="Kärt Voor" w:date="2024-12-03T07:23:00Z">
        <w:r w:rsidR="00B5718B" w:rsidRPr="00406EA2" w:rsidDel="00837CB7">
          <w:rPr>
            <w:rFonts w:cs="Times New Roman"/>
            <w:szCs w:val="24"/>
          </w:rPr>
          <w:delText>”</w:delText>
        </w:r>
      </w:del>
      <w:r w:rsidR="00B5718B" w:rsidRPr="00406EA2">
        <w:rPr>
          <w:rFonts w:cs="Times New Roman"/>
          <w:szCs w:val="24"/>
        </w:rPr>
        <w:t xml:space="preserve">2) omandanud vähemalt põhihariduse ja läbinud vedurijuhi 3. taseme kutseõppe või keskhariduse baasil vedurijuhi väljaõppe </w:t>
      </w:r>
      <w:proofErr w:type="spellStart"/>
      <w:r w:rsidR="00B5718B" w:rsidRPr="00406EA2">
        <w:rPr>
          <w:rFonts w:cs="Times New Roman"/>
          <w:szCs w:val="24"/>
        </w:rPr>
        <w:t>üldkoolituse</w:t>
      </w:r>
      <w:proofErr w:type="spellEnd"/>
      <w:r w:rsidR="00B5718B" w:rsidRPr="00406EA2">
        <w:rPr>
          <w:rFonts w:cs="Times New Roman"/>
          <w:szCs w:val="24"/>
        </w:rPr>
        <w:t>;”</w:t>
      </w:r>
      <w:r w:rsidR="00FE2392" w:rsidRPr="00406EA2">
        <w:rPr>
          <w:rFonts w:cs="Times New Roman"/>
          <w:szCs w:val="24"/>
        </w:rPr>
        <w:t>;</w:t>
      </w:r>
      <w:r w:rsidR="00FE2392" w:rsidRPr="00977062">
        <w:rPr>
          <w:rFonts w:cs="Times New Roman"/>
          <w:szCs w:val="24"/>
        </w:rPr>
        <w:t xml:space="preserve"> </w:t>
      </w:r>
    </w:p>
    <w:p w14:paraId="25E460E7" w14:textId="77777777" w:rsidR="007A7054" w:rsidRPr="00977062" w:rsidRDefault="007A7054" w:rsidP="000907BB">
      <w:pPr>
        <w:spacing w:after="0" w:line="240" w:lineRule="auto"/>
        <w:jc w:val="both"/>
        <w:rPr>
          <w:rFonts w:cs="Times New Roman"/>
          <w:szCs w:val="24"/>
        </w:rPr>
      </w:pPr>
    </w:p>
    <w:p w14:paraId="65604DF5" w14:textId="5DD20D91" w:rsidR="007A7054" w:rsidRPr="00977062" w:rsidRDefault="007A7054" w:rsidP="000907BB">
      <w:pPr>
        <w:spacing w:line="240" w:lineRule="auto"/>
        <w:jc w:val="both"/>
        <w:rPr>
          <w:rFonts w:cs="Times New Roman"/>
          <w:color w:val="000000" w:themeColor="text1"/>
          <w:szCs w:val="24"/>
          <w:shd w:val="clear" w:color="auto" w:fill="FFFFFF"/>
        </w:rPr>
      </w:pPr>
      <w:r w:rsidRPr="00977062">
        <w:rPr>
          <w:rFonts w:cs="Times New Roman"/>
          <w:b/>
          <w:bCs/>
          <w:szCs w:val="24"/>
        </w:rPr>
        <w:t>1</w:t>
      </w:r>
      <w:r w:rsidR="00A25D44">
        <w:rPr>
          <w:rFonts w:cs="Times New Roman"/>
          <w:b/>
          <w:bCs/>
          <w:szCs w:val="24"/>
        </w:rPr>
        <w:t>7</w:t>
      </w:r>
      <w:r w:rsidRPr="00977062">
        <w:rPr>
          <w:rFonts w:cs="Times New Roman"/>
          <w:b/>
          <w:bCs/>
          <w:szCs w:val="24"/>
        </w:rPr>
        <w:t>)</w:t>
      </w:r>
      <w:r w:rsidRPr="00977062">
        <w:rPr>
          <w:rFonts w:cs="Times New Roman"/>
          <w:szCs w:val="24"/>
        </w:rPr>
        <w:t xml:space="preserve"> </w:t>
      </w:r>
      <w:r w:rsidRPr="00977062">
        <w:rPr>
          <w:rFonts w:cs="Times New Roman"/>
          <w:color w:val="000000" w:themeColor="text1"/>
          <w:szCs w:val="24"/>
          <w:shd w:val="clear" w:color="auto" w:fill="FFFFFF"/>
        </w:rPr>
        <w:t>paragrahvi 84 lõige 2 muudetakse ja sõnastatakse järgmiselt:</w:t>
      </w:r>
    </w:p>
    <w:p w14:paraId="704E6EC4" w14:textId="64643B28" w:rsidR="007A7054" w:rsidRPr="00977062" w:rsidRDefault="00837CB7" w:rsidP="000907BB">
      <w:pPr>
        <w:pStyle w:val="Normaallaadveeb"/>
        <w:shd w:val="clear" w:color="auto" w:fill="FFFFFF"/>
        <w:spacing w:before="0" w:beforeAutospacing="0" w:after="0" w:afterAutospacing="0"/>
        <w:jc w:val="both"/>
        <w:rPr>
          <w:shd w:val="clear" w:color="auto" w:fill="FFFFFF"/>
        </w:rPr>
      </w:pPr>
      <w:ins w:id="44" w:author="Kärt Voor" w:date="2024-12-03T07:23:00Z">
        <w:r>
          <w:rPr>
            <w:shd w:val="clear" w:color="auto" w:fill="FFFFFF"/>
          </w:rPr>
          <w:t>„</w:t>
        </w:r>
      </w:ins>
      <w:del w:id="45" w:author="Kärt Voor" w:date="2024-12-03T07:23:00Z">
        <w:r w:rsidR="007A7054" w:rsidRPr="00977062" w:rsidDel="00837CB7">
          <w:rPr>
            <w:shd w:val="clear" w:color="auto" w:fill="FFFFFF"/>
          </w:rPr>
          <w:delText>”</w:delText>
        </w:r>
      </w:del>
      <w:r w:rsidR="007A7054" w:rsidRPr="00977062">
        <w:t xml:space="preserve">(1) </w:t>
      </w:r>
      <w:r w:rsidR="007A7054" w:rsidRPr="00977062">
        <w:rPr>
          <w:shd w:val="clear" w:color="auto" w:fill="FFFFFF"/>
        </w:rPr>
        <w:t xml:space="preserve">Üks jagudest peab kirjeldama raudteeveoettevõtjatele pakutava infrastruktuuri tehnilisi näitajaid ning sellele juurdepääsu tingimusi. Selles jaos esitatav teave viiakse igal aastal kooskõlla </w:t>
      </w:r>
      <w:r w:rsidR="007A7054" w:rsidRPr="00977062">
        <w:t>Euroopa raudteeinfrastruktuuri registri andmetega või viidatakse Euroopa raudteeinfrastruktuuri registrile</w:t>
      </w:r>
      <w:r w:rsidR="007A7054" w:rsidRPr="00977062">
        <w:rPr>
          <w:shd w:val="clear" w:color="auto" w:fill="FFFFFF"/>
        </w:rPr>
        <w:t xml:space="preserve">.”; </w:t>
      </w:r>
    </w:p>
    <w:p w14:paraId="76B7D8B9" w14:textId="77777777" w:rsidR="00327399" w:rsidRPr="00977062" w:rsidRDefault="00327399" w:rsidP="000907BB">
      <w:pPr>
        <w:spacing w:after="0" w:line="240" w:lineRule="auto"/>
        <w:jc w:val="both"/>
        <w:rPr>
          <w:rFonts w:cs="Times New Roman"/>
          <w:bCs/>
          <w:szCs w:val="24"/>
        </w:rPr>
      </w:pPr>
    </w:p>
    <w:p w14:paraId="71E72512" w14:textId="1647C02A" w:rsidR="00750DDF" w:rsidRPr="00977062" w:rsidRDefault="00880746" w:rsidP="000907BB">
      <w:pPr>
        <w:spacing w:after="0" w:line="240" w:lineRule="auto"/>
        <w:jc w:val="both"/>
        <w:rPr>
          <w:rFonts w:cs="Times New Roman"/>
          <w:bCs/>
          <w:szCs w:val="24"/>
        </w:rPr>
      </w:pPr>
      <w:r w:rsidRPr="00977062">
        <w:rPr>
          <w:rFonts w:cs="Times New Roman"/>
          <w:b/>
          <w:szCs w:val="24"/>
        </w:rPr>
        <w:lastRenderedPageBreak/>
        <w:t>1</w:t>
      </w:r>
      <w:r w:rsidR="00A25D44">
        <w:rPr>
          <w:rFonts w:cs="Times New Roman"/>
          <w:b/>
          <w:szCs w:val="24"/>
        </w:rPr>
        <w:t>8</w:t>
      </w:r>
      <w:r w:rsidRPr="00977062">
        <w:rPr>
          <w:rFonts w:cs="Times New Roman"/>
          <w:b/>
          <w:szCs w:val="24"/>
        </w:rPr>
        <w:t>)</w:t>
      </w:r>
      <w:r w:rsidRPr="00977062">
        <w:rPr>
          <w:rFonts w:cs="Times New Roman"/>
          <w:bCs/>
          <w:szCs w:val="24"/>
        </w:rPr>
        <w:t xml:space="preserve"> paragrahvi 110 lõi</w:t>
      </w:r>
      <w:r w:rsidR="009A51D0" w:rsidRPr="00977062">
        <w:rPr>
          <w:rFonts w:cs="Times New Roman"/>
          <w:bCs/>
          <w:szCs w:val="24"/>
        </w:rPr>
        <w:t>k</w:t>
      </w:r>
      <w:r w:rsidR="00750DDF" w:rsidRPr="00977062">
        <w:rPr>
          <w:rFonts w:cs="Times New Roman"/>
          <w:bCs/>
          <w:szCs w:val="24"/>
        </w:rPr>
        <w:t>e</w:t>
      </w:r>
      <w:r w:rsidRPr="00977062">
        <w:rPr>
          <w:rFonts w:cs="Times New Roman"/>
          <w:bCs/>
          <w:szCs w:val="24"/>
        </w:rPr>
        <w:t xml:space="preserve"> 1 </w:t>
      </w:r>
      <w:r w:rsidR="009A51D0" w:rsidRPr="00977062">
        <w:rPr>
          <w:rFonts w:cs="Times New Roman"/>
          <w:bCs/>
          <w:szCs w:val="24"/>
        </w:rPr>
        <w:t xml:space="preserve">esimene lause </w:t>
      </w:r>
      <w:r w:rsidR="00750DDF" w:rsidRPr="00977062">
        <w:rPr>
          <w:rFonts w:cs="Times New Roman"/>
          <w:bCs/>
          <w:szCs w:val="24"/>
        </w:rPr>
        <w:t>muudetakse ja sõnastatakse järgmiselt:</w:t>
      </w:r>
    </w:p>
    <w:p w14:paraId="26F1CADB" w14:textId="77777777" w:rsidR="00750DDF" w:rsidRPr="00977062" w:rsidRDefault="00750DDF" w:rsidP="000907BB">
      <w:pPr>
        <w:spacing w:after="0" w:line="240" w:lineRule="auto"/>
        <w:jc w:val="both"/>
        <w:rPr>
          <w:rFonts w:cs="Times New Roman"/>
          <w:bCs/>
          <w:szCs w:val="24"/>
        </w:rPr>
      </w:pPr>
    </w:p>
    <w:p w14:paraId="400D17E7" w14:textId="34BFE106" w:rsidR="00FC2A39" w:rsidRPr="00977062" w:rsidRDefault="007B70C6" w:rsidP="000907BB">
      <w:pPr>
        <w:spacing w:after="0" w:line="240" w:lineRule="auto"/>
        <w:jc w:val="both"/>
        <w:rPr>
          <w:rFonts w:cs="Times New Roman"/>
          <w:color w:val="202020"/>
          <w:szCs w:val="24"/>
          <w:shd w:val="clear" w:color="auto" w:fill="FFFFFF"/>
        </w:rPr>
      </w:pPr>
      <w:ins w:id="46" w:author="Kärt Voor" w:date="2024-12-03T07:39:00Z">
        <w:r>
          <w:rPr>
            <w:rFonts w:cs="Times New Roman"/>
            <w:color w:val="202020"/>
            <w:szCs w:val="24"/>
            <w:shd w:val="clear" w:color="auto" w:fill="FFFFFF"/>
          </w:rPr>
          <w:t>„</w:t>
        </w:r>
      </w:ins>
      <w:del w:id="47" w:author="Kärt Voor" w:date="2024-12-03T07:39:00Z">
        <w:r w:rsidR="00FC2A39" w:rsidRPr="00977062" w:rsidDel="007B70C6">
          <w:rPr>
            <w:rFonts w:cs="Times New Roman"/>
            <w:color w:val="202020"/>
            <w:szCs w:val="24"/>
            <w:shd w:val="clear" w:color="auto" w:fill="FFFFFF"/>
          </w:rPr>
          <w:delText>”</w:delText>
        </w:r>
      </w:del>
      <w:r w:rsidR="00FC2A39" w:rsidRPr="00977062">
        <w:rPr>
          <w:rFonts w:cs="Times New Roman"/>
          <w:color w:val="202020"/>
          <w:szCs w:val="24"/>
          <w:shd w:val="clear" w:color="auto" w:fill="FFFFFF"/>
        </w:rPr>
        <w:t>Raudteeveoettevõtja võib tegeleda avaliku reisijateveoga või teiste raudteevedudega avalikul raudteel</w:t>
      </w:r>
      <w:r w:rsidR="009A51D0" w:rsidRPr="00977062">
        <w:rPr>
          <w:rFonts w:cs="Times New Roman"/>
          <w:color w:val="202020"/>
          <w:szCs w:val="24"/>
          <w:shd w:val="clear" w:color="auto" w:fill="FFFFFF"/>
        </w:rPr>
        <w:t>,</w:t>
      </w:r>
      <w:r w:rsidR="00FC2A39" w:rsidRPr="00977062">
        <w:rPr>
          <w:rFonts w:cs="Times New Roman"/>
          <w:color w:val="202020"/>
          <w:szCs w:val="24"/>
          <w:shd w:val="clear" w:color="auto" w:fill="FFFFFF"/>
        </w:rPr>
        <w:t xml:space="preserve"> </w:t>
      </w:r>
      <w:r w:rsidR="009A51D0" w:rsidRPr="00977062">
        <w:rPr>
          <w:rFonts w:cs="Times New Roman"/>
          <w:color w:val="202020"/>
          <w:szCs w:val="24"/>
          <w:shd w:val="clear" w:color="auto" w:fill="FFFFFF"/>
        </w:rPr>
        <w:t xml:space="preserve">samuti </w:t>
      </w:r>
      <w:r w:rsidR="00804CFF" w:rsidRPr="00977062">
        <w:rPr>
          <w:rFonts w:cs="Times New Roman"/>
          <w:color w:val="202020"/>
          <w:szCs w:val="24"/>
          <w:shd w:val="clear" w:color="auto" w:fill="FFFFFF"/>
        </w:rPr>
        <w:t xml:space="preserve">ohtliku </w:t>
      </w:r>
      <w:r w:rsidR="009A51D0" w:rsidRPr="00977062">
        <w:rPr>
          <w:rFonts w:cs="Times New Roman"/>
          <w:color w:val="202020"/>
          <w:szCs w:val="24"/>
          <w:shd w:val="clear" w:color="auto" w:fill="FFFFFF"/>
        </w:rPr>
        <w:t>kauba</w:t>
      </w:r>
      <w:r w:rsidR="00804CFF" w:rsidRPr="00977062">
        <w:rPr>
          <w:rFonts w:cs="Times New Roman"/>
          <w:color w:val="202020"/>
          <w:szCs w:val="24"/>
          <w:shd w:val="clear" w:color="auto" w:fill="FFFFFF"/>
        </w:rPr>
        <w:t xml:space="preserve"> </w:t>
      </w:r>
      <w:r w:rsidR="009A51D0" w:rsidRPr="00977062">
        <w:rPr>
          <w:rFonts w:cs="Times New Roman"/>
          <w:color w:val="202020"/>
          <w:szCs w:val="24"/>
          <w:shd w:val="clear" w:color="auto" w:fill="FFFFFF"/>
        </w:rPr>
        <w:t xml:space="preserve">veoga mitteavalikul raudteel, </w:t>
      </w:r>
      <w:r w:rsidR="00804CFF" w:rsidRPr="00977062">
        <w:rPr>
          <w:rFonts w:cs="Times New Roman"/>
          <w:color w:val="202020"/>
          <w:szCs w:val="24"/>
          <w:shd w:val="clear" w:color="auto" w:fill="FFFFFF"/>
        </w:rPr>
        <w:t xml:space="preserve">mis </w:t>
      </w:r>
      <w:r w:rsidR="009A51D0" w:rsidRPr="00977062">
        <w:rPr>
          <w:rFonts w:cs="Times New Roman"/>
          <w:color w:val="202020"/>
          <w:szCs w:val="24"/>
          <w:shd w:val="clear" w:color="auto" w:fill="FFFFFF"/>
        </w:rPr>
        <w:t>ei toimu enda tarbeks</w:t>
      </w:r>
      <w:r w:rsidR="00804CFF" w:rsidRPr="00977062">
        <w:rPr>
          <w:rFonts w:cs="Times New Roman"/>
          <w:color w:val="202020"/>
          <w:szCs w:val="24"/>
          <w:shd w:val="clear" w:color="auto" w:fill="FFFFFF"/>
        </w:rPr>
        <w:t>,</w:t>
      </w:r>
      <w:r w:rsidR="009A51D0" w:rsidRPr="00977062">
        <w:rPr>
          <w:rFonts w:cs="Times New Roman"/>
          <w:color w:val="202020"/>
          <w:szCs w:val="24"/>
          <w:shd w:val="clear" w:color="auto" w:fill="FFFFFF"/>
        </w:rPr>
        <w:t xml:space="preserve"> </w:t>
      </w:r>
      <w:r w:rsidR="00FC2A39" w:rsidRPr="00977062">
        <w:rPr>
          <w:rFonts w:cs="Times New Roman"/>
          <w:color w:val="202020"/>
          <w:szCs w:val="24"/>
          <w:shd w:val="clear" w:color="auto" w:fill="FFFFFF"/>
        </w:rPr>
        <w:t>üksnes veoeeskirja alusel.”;</w:t>
      </w:r>
    </w:p>
    <w:p w14:paraId="6DCC58EE" w14:textId="77777777" w:rsidR="00FC2A39" w:rsidRPr="00977062" w:rsidRDefault="00FC2A39" w:rsidP="000907BB">
      <w:pPr>
        <w:spacing w:after="0" w:line="240" w:lineRule="auto"/>
        <w:jc w:val="both"/>
        <w:rPr>
          <w:rFonts w:cs="Times New Roman"/>
          <w:color w:val="202020"/>
          <w:szCs w:val="24"/>
          <w:shd w:val="clear" w:color="auto" w:fill="FFFFFF"/>
        </w:rPr>
      </w:pPr>
    </w:p>
    <w:p w14:paraId="3D480CF6" w14:textId="2B523305" w:rsidR="00FC2A39" w:rsidRPr="00977062" w:rsidRDefault="00FC2A39" w:rsidP="000907BB">
      <w:pPr>
        <w:spacing w:line="240" w:lineRule="auto"/>
        <w:jc w:val="both"/>
        <w:rPr>
          <w:rFonts w:cs="Times New Roman"/>
          <w:szCs w:val="24"/>
        </w:rPr>
      </w:pPr>
      <w:r w:rsidRPr="00977062">
        <w:rPr>
          <w:rFonts w:cs="Times New Roman"/>
          <w:b/>
          <w:bCs/>
          <w:szCs w:val="24"/>
        </w:rPr>
        <w:t>1</w:t>
      </w:r>
      <w:r w:rsidR="00A25D44">
        <w:rPr>
          <w:rFonts w:cs="Times New Roman"/>
          <w:b/>
          <w:bCs/>
          <w:szCs w:val="24"/>
        </w:rPr>
        <w:t>9</w:t>
      </w:r>
      <w:r w:rsidRPr="00977062">
        <w:rPr>
          <w:rFonts w:cs="Times New Roman"/>
          <w:b/>
          <w:bCs/>
          <w:szCs w:val="24"/>
        </w:rPr>
        <w:t>)</w:t>
      </w:r>
      <w:r w:rsidR="00136D19" w:rsidRPr="00977062">
        <w:rPr>
          <w:rFonts w:cs="Times New Roman"/>
          <w:szCs w:val="24"/>
        </w:rPr>
        <w:t xml:space="preserve"> paragrahv</w:t>
      </w:r>
      <w:r w:rsidR="004A53F3" w:rsidRPr="00977062">
        <w:rPr>
          <w:rFonts w:cs="Times New Roman"/>
          <w:szCs w:val="24"/>
        </w:rPr>
        <w:t>i</w:t>
      </w:r>
      <w:r w:rsidR="00136D19" w:rsidRPr="00977062">
        <w:rPr>
          <w:rFonts w:cs="Times New Roman"/>
          <w:szCs w:val="24"/>
        </w:rPr>
        <w:t xml:space="preserve"> 110 lõige 5 muudetakse ja sõnastatakse järgmiselt: </w:t>
      </w:r>
    </w:p>
    <w:p w14:paraId="3F677123" w14:textId="0B11ECF4" w:rsidR="00136D19" w:rsidRPr="00977062" w:rsidRDefault="00837CB7" w:rsidP="000907BB">
      <w:pPr>
        <w:spacing w:after="0" w:line="240" w:lineRule="auto"/>
        <w:jc w:val="both"/>
        <w:rPr>
          <w:rFonts w:cs="Times New Roman"/>
          <w:color w:val="202020"/>
          <w:szCs w:val="24"/>
          <w:shd w:val="clear" w:color="auto" w:fill="FFFFFF"/>
        </w:rPr>
      </w:pPr>
      <w:ins w:id="48" w:author="Kärt Voor" w:date="2024-12-03T07:23:00Z">
        <w:r>
          <w:rPr>
            <w:rFonts w:cs="Times New Roman"/>
            <w:color w:val="202020"/>
            <w:szCs w:val="24"/>
            <w:shd w:val="clear" w:color="auto" w:fill="FFFFFF"/>
          </w:rPr>
          <w:t>„</w:t>
        </w:r>
      </w:ins>
      <w:del w:id="49" w:author="Kärt Voor" w:date="2024-12-03T07:23:00Z">
        <w:r w:rsidR="00136D19" w:rsidRPr="00977062" w:rsidDel="00837CB7">
          <w:rPr>
            <w:rFonts w:cs="Times New Roman"/>
            <w:color w:val="202020"/>
            <w:szCs w:val="24"/>
            <w:shd w:val="clear" w:color="auto" w:fill="FFFFFF"/>
          </w:rPr>
          <w:delText>”</w:delText>
        </w:r>
      </w:del>
      <w:r w:rsidR="00136D19" w:rsidRPr="00977062">
        <w:rPr>
          <w:rFonts w:cs="Times New Roman"/>
          <w:szCs w:val="24"/>
        </w:rPr>
        <w:t>(5)</w:t>
      </w:r>
      <w:r w:rsidR="00136D19" w:rsidRPr="00977062">
        <w:rPr>
          <w:rFonts w:cs="Times New Roman"/>
          <w:color w:val="202020"/>
          <w:szCs w:val="24"/>
          <w:shd w:val="clear" w:color="auto" w:fill="FFFFFF"/>
        </w:rPr>
        <w:t xml:space="preserve"> Kehtestatud veoeeskiri ja sellesse tehtud muudatused edastatakse teadmiseks Tarbijakaitse ja Tehnilise Järelevalve Ametile, Konkurentsiametile ning </w:t>
      </w:r>
      <w:r w:rsidR="009B5D0E" w:rsidRPr="00977062">
        <w:rPr>
          <w:rFonts w:cs="Times New Roman"/>
          <w:color w:val="202020"/>
          <w:szCs w:val="24"/>
          <w:shd w:val="clear" w:color="auto" w:fill="FFFFFF"/>
        </w:rPr>
        <w:t xml:space="preserve">avaliku </w:t>
      </w:r>
      <w:r w:rsidR="00136D19" w:rsidRPr="00977062">
        <w:rPr>
          <w:rFonts w:cs="Times New Roman"/>
          <w:color w:val="202020"/>
          <w:szCs w:val="24"/>
          <w:shd w:val="clear" w:color="auto" w:fill="FFFFFF"/>
        </w:rPr>
        <w:t>reisijateveo korral Transpordiametile. ”;</w:t>
      </w:r>
    </w:p>
    <w:p w14:paraId="19569BB0" w14:textId="77777777" w:rsidR="005D78DD" w:rsidRPr="00977062" w:rsidRDefault="005D78DD" w:rsidP="000907BB">
      <w:pPr>
        <w:spacing w:after="0" w:line="240" w:lineRule="auto"/>
        <w:jc w:val="both"/>
        <w:rPr>
          <w:rFonts w:cs="Times New Roman"/>
          <w:szCs w:val="24"/>
        </w:rPr>
      </w:pPr>
    </w:p>
    <w:p w14:paraId="3B08E5C8" w14:textId="637DACC0" w:rsidR="00136D19" w:rsidRPr="00977062" w:rsidRDefault="00A25D44" w:rsidP="000907BB">
      <w:pPr>
        <w:spacing w:line="240" w:lineRule="auto"/>
        <w:jc w:val="both"/>
        <w:rPr>
          <w:rFonts w:cs="Times New Roman"/>
          <w:color w:val="000000" w:themeColor="text1"/>
          <w:szCs w:val="24"/>
          <w:shd w:val="clear" w:color="auto" w:fill="FFFFFF"/>
        </w:rPr>
      </w:pPr>
      <w:r>
        <w:rPr>
          <w:rFonts w:cs="Times New Roman"/>
          <w:b/>
          <w:bCs/>
          <w:szCs w:val="24"/>
        </w:rPr>
        <w:t>20</w:t>
      </w:r>
      <w:r w:rsidR="00136D19" w:rsidRPr="00977062">
        <w:rPr>
          <w:rFonts w:cs="Times New Roman"/>
          <w:b/>
          <w:bCs/>
          <w:szCs w:val="24"/>
        </w:rPr>
        <w:t>)</w:t>
      </w:r>
      <w:r w:rsidR="00847F3F" w:rsidRPr="00977062">
        <w:rPr>
          <w:rFonts w:cs="Times New Roman"/>
          <w:szCs w:val="24"/>
        </w:rPr>
        <w:t xml:space="preserve"> paragrahvi 110 lõiget 6 täiendatakse pärast tekstiosa </w:t>
      </w:r>
      <w:r w:rsidR="00847F3F" w:rsidRPr="00977062">
        <w:rPr>
          <w:rFonts w:cs="Times New Roman"/>
          <w:color w:val="4D5156"/>
          <w:szCs w:val="24"/>
          <w:shd w:val="clear" w:color="auto" w:fill="FFFFFF"/>
        </w:rPr>
        <w:t>„</w:t>
      </w:r>
      <w:r w:rsidR="00847F3F" w:rsidRPr="00977062">
        <w:rPr>
          <w:rFonts w:cs="Times New Roman"/>
          <w:color w:val="202020"/>
          <w:szCs w:val="24"/>
          <w:shd w:val="clear" w:color="auto" w:fill="FFFFFF"/>
        </w:rPr>
        <w:t>Tarbijakaitse ja Tehnilise Järelevalve Amet</w:t>
      </w:r>
      <w:r w:rsidR="00AF29A2" w:rsidRPr="00977062">
        <w:rPr>
          <w:rFonts w:cs="Times New Roman"/>
          <w:color w:val="202020"/>
          <w:szCs w:val="24"/>
          <w:shd w:val="clear" w:color="auto" w:fill="FFFFFF"/>
        </w:rPr>
        <w:t>,</w:t>
      </w:r>
      <w:r w:rsidR="00847F3F" w:rsidRPr="00977062">
        <w:rPr>
          <w:rFonts w:cs="Times New Roman"/>
          <w:color w:val="4D5156"/>
          <w:szCs w:val="24"/>
          <w:shd w:val="clear" w:color="auto" w:fill="FFFFFF"/>
        </w:rPr>
        <w:t>“ </w:t>
      </w:r>
      <w:del w:id="50" w:author="Kärt Voor" w:date="2024-12-03T07:24:00Z">
        <w:r w:rsidR="00847F3F" w:rsidRPr="00977062" w:rsidDel="00837CB7">
          <w:rPr>
            <w:rStyle w:val="Rhutus"/>
            <w:rFonts w:cs="Times New Roman"/>
            <w:i w:val="0"/>
            <w:iCs w:val="0"/>
            <w:color w:val="000000" w:themeColor="text1"/>
            <w:szCs w:val="24"/>
            <w:shd w:val="clear" w:color="auto" w:fill="FFFFFF"/>
          </w:rPr>
          <w:delText>sõnaga</w:delText>
        </w:r>
        <w:r w:rsidR="00847F3F" w:rsidRPr="00977062" w:rsidDel="00837CB7">
          <w:rPr>
            <w:rFonts w:cs="Times New Roman"/>
            <w:color w:val="000000" w:themeColor="text1"/>
            <w:szCs w:val="24"/>
            <w:shd w:val="clear" w:color="auto" w:fill="FFFFFF"/>
          </w:rPr>
          <w:delText> </w:delText>
        </w:r>
      </w:del>
      <w:ins w:id="51" w:author="Kärt Voor" w:date="2024-12-03T07:24:00Z">
        <w:r w:rsidR="00837CB7">
          <w:rPr>
            <w:rStyle w:val="Rhutus"/>
            <w:rFonts w:cs="Times New Roman"/>
            <w:i w:val="0"/>
            <w:iCs w:val="0"/>
            <w:color w:val="000000" w:themeColor="text1"/>
            <w:szCs w:val="24"/>
            <w:shd w:val="clear" w:color="auto" w:fill="FFFFFF"/>
          </w:rPr>
          <w:t>tekstiosaga</w:t>
        </w:r>
        <w:r w:rsidR="00837CB7" w:rsidRPr="00977062">
          <w:rPr>
            <w:rFonts w:cs="Times New Roman"/>
            <w:color w:val="000000" w:themeColor="text1"/>
            <w:szCs w:val="24"/>
            <w:shd w:val="clear" w:color="auto" w:fill="FFFFFF"/>
          </w:rPr>
          <w:t> </w:t>
        </w:r>
      </w:ins>
      <w:r w:rsidR="00847F3F" w:rsidRPr="00977062">
        <w:rPr>
          <w:rFonts w:cs="Times New Roman"/>
          <w:color w:val="000000" w:themeColor="text1"/>
          <w:szCs w:val="24"/>
          <w:shd w:val="clear" w:color="auto" w:fill="FFFFFF"/>
        </w:rPr>
        <w:t>„Transpordiamet“</w:t>
      </w:r>
      <w:r w:rsidR="7B26648E" w:rsidRPr="00977062">
        <w:rPr>
          <w:rFonts w:cs="Times New Roman"/>
          <w:color w:val="000000" w:themeColor="text1"/>
          <w:szCs w:val="24"/>
          <w:shd w:val="clear" w:color="auto" w:fill="FFFFFF"/>
        </w:rPr>
        <w:t>;</w:t>
      </w:r>
    </w:p>
    <w:p w14:paraId="621CA091" w14:textId="6B4DC093" w:rsidR="007A7054" w:rsidRPr="00977062" w:rsidRDefault="00C637D8" w:rsidP="000907BB">
      <w:pPr>
        <w:spacing w:line="240" w:lineRule="auto"/>
        <w:jc w:val="both"/>
        <w:rPr>
          <w:rFonts w:cs="Times New Roman"/>
          <w:szCs w:val="24"/>
        </w:rPr>
      </w:pPr>
      <w:r w:rsidRPr="00977062">
        <w:rPr>
          <w:rFonts w:cs="Times New Roman"/>
          <w:b/>
          <w:bCs/>
          <w:color w:val="000000" w:themeColor="text1"/>
          <w:szCs w:val="24"/>
          <w:shd w:val="clear" w:color="auto" w:fill="FFFFFF"/>
        </w:rPr>
        <w:t>2</w:t>
      </w:r>
      <w:r w:rsidR="00A25D44">
        <w:rPr>
          <w:rFonts w:cs="Times New Roman"/>
          <w:b/>
          <w:bCs/>
          <w:color w:val="000000" w:themeColor="text1"/>
          <w:szCs w:val="24"/>
          <w:shd w:val="clear" w:color="auto" w:fill="FFFFFF"/>
        </w:rPr>
        <w:t>1</w:t>
      </w:r>
      <w:r w:rsidR="007A7054" w:rsidRPr="00977062">
        <w:rPr>
          <w:rFonts w:cs="Times New Roman"/>
          <w:b/>
          <w:bCs/>
          <w:color w:val="000000" w:themeColor="text1"/>
          <w:szCs w:val="24"/>
          <w:shd w:val="clear" w:color="auto" w:fill="FFFFFF"/>
        </w:rPr>
        <w:t>)</w:t>
      </w:r>
      <w:r w:rsidR="007A7054" w:rsidRPr="00977062">
        <w:rPr>
          <w:rFonts w:cs="Times New Roman"/>
          <w:color w:val="000000" w:themeColor="text1"/>
          <w:szCs w:val="24"/>
          <w:shd w:val="clear" w:color="auto" w:fill="FFFFFF"/>
        </w:rPr>
        <w:t xml:space="preserve"> </w:t>
      </w:r>
      <w:bookmarkStart w:id="52" w:name="_Hlk171886919"/>
      <w:r w:rsidR="007A7054" w:rsidRPr="00977062">
        <w:rPr>
          <w:rFonts w:cs="Times New Roman"/>
          <w:szCs w:val="24"/>
          <w:shd w:val="clear" w:color="auto" w:fill="FFFFFF"/>
        </w:rPr>
        <w:t>paragrahvi</w:t>
      </w:r>
      <w:del w:id="53" w:author="Kärt Voor" w:date="2024-12-03T07:24:00Z">
        <w:r w:rsidR="007A7054" w:rsidRPr="00977062" w:rsidDel="00837CB7">
          <w:rPr>
            <w:rFonts w:cs="Times New Roman"/>
            <w:szCs w:val="24"/>
            <w:shd w:val="clear" w:color="auto" w:fill="FFFFFF"/>
          </w:rPr>
          <w:delText>s</w:delText>
        </w:r>
      </w:del>
      <w:r w:rsidR="007A7054" w:rsidRPr="00977062">
        <w:rPr>
          <w:rFonts w:cs="Times New Roman"/>
          <w:szCs w:val="24"/>
          <w:shd w:val="clear" w:color="auto" w:fill="FFFFFF"/>
        </w:rPr>
        <w:t xml:space="preserve"> 120 lõike</w:t>
      </w:r>
      <w:del w:id="54" w:author="Kärt Voor" w:date="2024-12-03T07:24:00Z">
        <w:r w:rsidR="007A7054" w:rsidRPr="00977062" w:rsidDel="00837CB7">
          <w:rPr>
            <w:rFonts w:cs="Times New Roman"/>
            <w:szCs w:val="24"/>
            <w:shd w:val="clear" w:color="auto" w:fill="FFFFFF"/>
          </w:rPr>
          <w:delText>s</w:delText>
        </w:r>
      </w:del>
      <w:r w:rsidR="007A7054" w:rsidRPr="00977062">
        <w:rPr>
          <w:rFonts w:cs="Times New Roman"/>
          <w:szCs w:val="24"/>
          <w:shd w:val="clear" w:color="auto" w:fill="FFFFFF"/>
        </w:rPr>
        <w:t xml:space="preserve"> 3 punktis 4</w:t>
      </w:r>
      <w:r w:rsidR="007A7054" w:rsidRPr="00977062">
        <w:rPr>
          <w:rFonts w:cs="Times New Roman"/>
          <w:szCs w:val="24"/>
        </w:rPr>
        <w:t xml:space="preserve"> </w:t>
      </w:r>
      <w:bookmarkStart w:id="55" w:name="_Hlk171886979"/>
      <w:bookmarkEnd w:id="52"/>
      <w:r w:rsidR="007A7054" w:rsidRPr="00977062">
        <w:rPr>
          <w:rFonts w:cs="Times New Roman"/>
          <w:szCs w:val="24"/>
        </w:rPr>
        <w:t>asendatakse tekstiosa „</w:t>
      </w:r>
      <w:r w:rsidR="007A7054" w:rsidRPr="00977062">
        <w:rPr>
          <w:rFonts w:cs="Times New Roman"/>
          <w:szCs w:val="24"/>
          <w:shd w:val="clear" w:color="auto" w:fill="FFFFFF"/>
        </w:rPr>
        <w:t>raudteeliiklusregistri</w:t>
      </w:r>
      <w:r w:rsidR="003426B1" w:rsidRPr="00977062">
        <w:rPr>
          <w:rFonts w:cs="Times New Roman"/>
          <w:szCs w:val="24"/>
          <w:shd w:val="clear" w:color="auto" w:fill="FFFFFF"/>
        </w:rPr>
        <w:t>te</w:t>
      </w:r>
      <w:r w:rsidR="007A7054" w:rsidRPr="00977062">
        <w:rPr>
          <w:rFonts w:cs="Times New Roman"/>
          <w:szCs w:val="24"/>
          <w:shd w:val="clear" w:color="auto" w:fill="FFFFFF"/>
        </w:rPr>
        <w:t xml:space="preserve"> andmete</w:t>
      </w:r>
      <w:r w:rsidR="003426B1" w:rsidRPr="00977062">
        <w:rPr>
          <w:rFonts w:cs="Times New Roman"/>
          <w:szCs w:val="24"/>
          <w:shd w:val="clear" w:color="auto" w:fill="FFFFFF"/>
        </w:rPr>
        <w:t>le</w:t>
      </w:r>
      <w:r w:rsidR="007A7054" w:rsidRPr="00977062">
        <w:rPr>
          <w:rFonts w:cs="Times New Roman"/>
          <w:szCs w:val="24"/>
        </w:rPr>
        <w:t>” tekstiosaga „</w:t>
      </w:r>
      <w:r w:rsidR="006E1C6F" w:rsidRPr="00977062">
        <w:rPr>
          <w:rFonts w:cs="Times New Roman"/>
          <w:szCs w:val="24"/>
          <w:shd w:val="clear" w:color="auto" w:fill="FFFFFF"/>
        </w:rPr>
        <w:t xml:space="preserve">Euroopa </w:t>
      </w:r>
      <w:r w:rsidR="006E6CC4" w:rsidRPr="00977062">
        <w:rPr>
          <w:rFonts w:cs="Times New Roman"/>
          <w:szCs w:val="24"/>
          <w:shd w:val="clear" w:color="auto" w:fill="FFFFFF"/>
        </w:rPr>
        <w:t>raudtee</w:t>
      </w:r>
      <w:r w:rsidR="006E1C6F" w:rsidRPr="00977062">
        <w:rPr>
          <w:rFonts w:cs="Times New Roman"/>
          <w:szCs w:val="24"/>
          <w:shd w:val="clear" w:color="auto" w:fill="FFFFFF"/>
        </w:rPr>
        <w:t>veeremi</w:t>
      </w:r>
      <w:r w:rsidR="006E6CC4" w:rsidRPr="00977062">
        <w:rPr>
          <w:rFonts w:cs="Times New Roman"/>
          <w:szCs w:val="24"/>
          <w:shd w:val="clear" w:color="auto" w:fill="FFFFFF"/>
        </w:rPr>
        <w:t xml:space="preserve"> </w:t>
      </w:r>
      <w:r w:rsidR="006E1C6F" w:rsidRPr="00977062">
        <w:rPr>
          <w:rFonts w:cs="Times New Roman"/>
          <w:szCs w:val="24"/>
          <w:shd w:val="clear" w:color="auto" w:fill="FFFFFF"/>
        </w:rPr>
        <w:t>registri andmete</w:t>
      </w:r>
      <w:r w:rsidR="003426B1" w:rsidRPr="00977062">
        <w:rPr>
          <w:rFonts w:cs="Times New Roman"/>
          <w:szCs w:val="24"/>
          <w:shd w:val="clear" w:color="auto" w:fill="FFFFFF"/>
        </w:rPr>
        <w:t>le</w:t>
      </w:r>
      <w:bookmarkEnd w:id="55"/>
      <w:r w:rsidR="007A7054" w:rsidRPr="00977062">
        <w:rPr>
          <w:rFonts w:cs="Times New Roman"/>
          <w:szCs w:val="24"/>
        </w:rPr>
        <w:t>”;</w:t>
      </w:r>
    </w:p>
    <w:p w14:paraId="5A7784C2" w14:textId="664442A6" w:rsidR="006E1C6F" w:rsidRPr="00977062" w:rsidRDefault="000B2FF1" w:rsidP="000907BB">
      <w:pPr>
        <w:spacing w:line="240" w:lineRule="auto"/>
        <w:jc w:val="both"/>
        <w:rPr>
          <w:rFonts w:cs="Times New Roman"/>
          <w:color w:val="000000" w:themeColor="text1"/>
          <w:szCs w:val="24"/>
          <w:shd w:val="clear" w:color="auto" w:fill="FFFFFF"/>
        </w:rPr>
      </w:pPr>
      <w:r w:rsidRPr="00977062">
        <w:rPr>
          <w:rFonts w:cs="Times New Roman"/>
          <w:b/>
          <w:bCs/>
          <w:szCs w:val="24"/>
        </w:rPr>
        <w:t>2</w:t>
      </w:r>
      <w:r w:rsidR="00A25D44">
        <w:rPr>
          <w:rFonts w:cs="Times New Roman"/>
          <w:b/>
          <w:bCs/>
          <w:szCs w:val="24"/>
        </w:rPr>
        <w:t>2</w:t>
      </w:r>
      <w:r w:rsidR="006E1C6F" w:rsidRPr="00977062">
        <w:rPr>
          <w:rFonts w:cs="Times New Roman"/>
          <w:b/>
          <w:bCs/>
          <w:szCs w:val="24"/>
        </w:rPr>
        <w:t>)</w:t>
      </w:r>
      <w:r w:rsidR="006E1C6F" w:rsidRPr="00977062">
        <w:rPr>
          <w:rFonts w:cs="Times New Roman"/>
          <w:szCs w:val="24"/>
        </w:rPr>
        <w:t xml:space="preserve"> </w:t>
      </w:r>
      <w:r w:rsidR="006E1C6F" w:rsidRPr="00977062">
        <w:rPr>
          <w:rFonts w:cs="Times New Roman"/>
          <w:color w:val="000000" w:themeColor="text1"/>
          <w:szCs w:val="24"/>
          <w:shd w:val="clear" w:color="auto" w:fill="FFFFFF"/>
        </w:rPr>
        <w:t>paragrahvi 124 lõige 1 muudetakse ja sõnastatakse järgmiselt:</w:t>
      </w:r>
    </w:p>
    <w:p w14:paraId="0B7B0C9B" w14:textId="6BA861AC" w:rsidR="00A251C2" w:rsidRPr="00977062" w:rsidRDefault="00837CB7" w:rsidP="000907BB">
      <w:pPr>
        <w:spacing w:after="0" w:line="240" w:lineRule="auto"/>
        <w:jc w:val="both"/>
        <w:rPr>
          <w:rFonts w:cs="Times New Roman"/>
          <w:color w:val="202020"/>
          <w:szCs w:val="24"/>
          <w:shd w:val="clear" w:color="auto" w:fill="FFFFFF"/>
        </w:rPr>
      </w:pPr>
      <w:ins w:id="56" w:author="Kärt Voor" w:date="2024-12-03T07:24:00Z">
        <w:r>
          <w:rPr>
            <w:rFonts w:cs="Times New Roman"/>
            <w:color w:val="202020"/>
            <w:szCs w:val="24"/>
            <w:shd w:val="clear" w:color="auto" w:fill="FFFFFF"/>
          </w:rPr>
          <w:t>„</w:t>
        </w:r>
      </w:ins>
      <w:del w:id="57" w:author="Kärt Voor" w:date="2024-12-03T07:24:00Z">
        <w:r w:rsidR="006E1C6F" w:rsidRPr="00977062" w:rsidDel="00837CB7">
          <w:rPr>
            <w:rFonts w:cs="Times New Roman"/>
            <w:color w:val="202020"/>
            <w:szCs w:val="24"/>
            <w:shd w:val="clear" w:color="auto" w:fill="FFFFFF"/>
          </w:rPr>
          <w:delText>”</w:delText>
        </w:r>
      </w:del>
      <w:r w:rsidR="006E1C6F" w:rsidRPr="00977062">
        <w:rPr>
          <w:rFonts w:cs="Times New Roman"/>
          <w:szCs w:val="24"/>
        </w:rPr>
        <w:t>(1)</w:t>
      </w:r>
      <w:r w:rsidR="006E1C6F" w:rsidRPr="00977062">
        <w:rPr>
          <w:rFonts w:cs="Times New Roman"/>
          <w:color w:val="202020"/>
          <w:szCs w:val="24"/>
          <w:shd w:val="clear" w:color="auto" w:fill="FFFFFF"/>
        </w:rPr>
        <w:t xml:space="preserve"> </w:t>
      </w:r>
      <w:bookmarkStart w:id="58" w:name="_Hlk171887411"/>
      <w:r w:rsidR="006E1C6F" w:rsidRPr="00977062">
        <w:rPr>
          <w:rFonts w:cs="Times New Roman"/>
          <w:color w:val="202020"/>
          <w:szCs w:val="24"/>
          <w:shd w:val="clear" w:color="auto" w:fill="FFFFFF"/>
        </w:rPr>
        <w:t>Pärast </w:t>
      </w:r>
      <w:hyperlink r:id="rId12" w:anchor="para118" w:history="1">
        <w:r w:rsidR="006E1C6F" w:rsidRPr="00977062">
          <w:rPr>
            <w:rStyle w:val="Hperlink"/>
            <w:rFonts w:cs="Times New Roman"/>
            <w:color w:val="0061AA"/>
            <w:szCs w:val="24"/>
            <w:bdr w:val="none" w:sz="0" w:space="0" w:color="auto" w:frame="1"/>
            <w:shd w:val="clear" w:color="auto" w:fill="FFFFFF"/>
          </w:rPr>
          <w:t>käesoleva seaduse §-s 118</w:t>
        </w:r>
      </w:hyperlink>
      <w:r w:rsidR="006E1C6F" w:rsidRPr="00977062">
        <w:rPr>
          <w:rFonts w:cs="Times New Roman"/>
          <w:color w:val="202020"/>
          <w:szCs w:val="24"/>
          <w:shd w:val="clear" w:color="auto" w:fill="FFFFFF"/>
        </w:rPr>
        <w:t xml:space="preserve"> nimetatud loa saamist ja enne raudteeveeremi esmakordset kasutamist tuleb see valdaja taotluse alusel registreerida </w:t>
      </w:r>
      <w:r w:rsidR="00394DB8" w:rsidRPr="00977062">
        <w:rPr>
          <w:rFonts w:cs="Times New Roman"/>
          <w:color w:val="202020"/>
          <w:szCs w:val="24"/>
          <w:shd w:val="clear" w:color="auto" w:fill="FFFFFF"/>
        </w:rPr>
        <w:t xml:space="preserve">Euroopa </w:t>
      </w:r>
      <w:r w:rsidR="006E6CC4" w:rsidRPr="00977062">
        <w:rPr>
          <w:rFonts w:cs="Times New Roman"/>
          <w:color w:val="202020"/>
          <w:szCs w:val="24"/>
          <w:shd w:val="clear" w:color="auto" w:fill="FFFFFF"/>
        </w:rPr>
        <w:t>raudtee</w:t>
      </w:r>
      <w:r w:rsidR="00394DB8" w:rsidRPr="00977062">
        <w:rPr>
          <w:rFonts w:cs="Times New Roman"/>
          <w:color w:val="202020"/>
          <w:szCs w:val="24"/>
          <w:shd w:val="clear" w:color="auto" w:fill="FFFFFF"/>
        </w:rPr>
        <w:t>veeremi</w:t>
      </w:r>
      <w:r w:rsidR="006E6CC4" w:rsidRPr="00977062">
        <w:rPr>
          <w:rFonts w:cs="Times New Roman"/>
          <w:color w:val="202020"/>
          <w:szCs w:val="24"/>
          <w:shd w:val="clear" w:color="auto" w:fill="FFFFFF"/>
        </w:rPr>
        <w:t xml:space="preserve"> </w:t>
      </w:r>
      <w:r w:rsidR="00394DB8" w:rsidRPr="00977062">
        <w:rPr>
          <w:rFonts w:cs="Times New Roman"/>
          <w:color w:val="202020"/>
          <w:szCs w:val="24"/>
          <w:shd w:val="clear" w:color="auto" w:fill="FFFFFF"/>
        </w:rPr>
        <w:t>registris</w:t>
      </w:r>
      <w:r w:rsidR="006E1C6F" w:rsidRPr="00977062">
        <w:rPr>
          <w:rFonts w:cs="Times New Roman"/>
          <w:color w:val="202020"/>
          <w:szCs w:val="24"/>
          <w:shd w:val="clear" w:color="auto" w:fill="FFFFFF"/>
        </w:rPr>
        <w:t>.”;</w:t>
      </w:r>
      <w:bookmarkEnd w:id="58"/>
    </w:p>
    <w:p w14:paraId="19CD9B25" w14:textId="77777777" w:rsidR="00C23B48" w:rsidRPr="00977062" w:rsidRDefault="00C23B48" w:rsidP="000907BB">
      <w:pPr>
        <w:spacing w:after="0" w:line="240" w:lineRule="auto"/>
        <w:jc w:val="both"/>
        <w:rPr>
          <w:rFonts w:cs="Times New Roman"/>
          <w:color w:val="202020"/>
          <w:szCs w:val="24"/>
          <w:shd w:val="clear" w:color="auto" w:fill="FFFFFF"/>
        </w:rPr>
      </w:pPr>
    </w:p>
    <w:p w14:paraId="2C604CD9" w14:textId="20E5674D" w:rsidR="00C23B48" w:rsidRPr="00977062" w:rsidRDefault="00C23B48" w:rsidP="00C23B48">
      <w:pPr>
        <w:spacing w:after="0" w:line="240" w:lineRule="auto"/>
        <w:jc w:val="both"/>
        <w:rPr>
          <w:rFonts w:cs="Times New Roman"/>
          <w:color w:val="000000" w:themeColor="text1"/>
          <w:szCs w:val="24"/>
        </w:rPr>
      </w:pPr>
      <w:r w:rsidRPr="00977062">
        <w:rPr>
          <w:rFonts w:cs="Times New Roman"/>
          <w:b/>
          <w:bCs/>
          <w:color w:val="000000" w:themeColor="text1"/>
          <w:szCs w:val="24"/>
        </w:rPr>
        <w:t>2</w:t>
      </w:r>
      <w:r w:rsidR="00A25D44">
        <w:rPr>
          <w:rFonts w:cs="Times New Roman"/>
          <w:b/>
          <w:bCs/>
          <w:color w:val="000000" w:themeColor="text1"/>
          <w:szCs w:val="24"/>
        </w:rPr>
        <w:t>3</w:t>
      </w:r>
      <w:r w:rsidRPr="00977062">
        <w:rPr>
          <w:rFonts w:cs="Times New Roman"/>
          <w:b/>
          <w:bCs/>
          <w:color w:val="000000" w:themeColor="text1"/>
          <w:szCs w:val="24"/>
        </w:rPr>
        <w:t>)</w:t>
      </w:r>
      <w:r w:rsidRPr="00977062">
        <w:rPr>
          <w:rFonts w:cs="Times New Roman"/>
          <w:color w:val="000000" w:themeColor="text1"/>
          <w:szCs w:val="24"/>
        </w:rPr>
        <w:t xml:space="preserve"> paragrahvi </w:t>
      </w:r>
      <w:bookmarkStart w:id="59" w:name="_Hlk178686899"/>
      <w:r w:rsidRPr="00977062">
        <w:rPr>
          <w:rFonts w:cs="Times New Roman"/>
          <w:color w:val="000000" w:themeColor="text1"/>
          <w:szCs w:val="24"/>
        </w:rPr>
        <w:t>124 täiendatakse lõikega 1</w:t>
      </w:r>
      <w:r w:rsidRPr="00977062">
        <w:rPr>
          <w:rFonts w:cs="Times New Roman"/>
          <w:color w:val="000000" w:themeColor="text1"/>
          <w:szCs w:val="24"/>
          <w:vertAlign w:val="superscript"/>
        </w:rPr>
        <w:t>1</w:t>
      </w:r>
      <w:r w:rsidRPr="00977062">
        <w:rPr>
          <w:rFonts w:cs="Times New Roman"/>
          <w:color w:val="000000" w:themeColor="text1"/>
          <w:szCs w:val="24"/>
        </w:rPr>
        <w:t xml:space="preserve"> </w:t>
      </w:r>
      <w:bookmarkEnd w:id="59"/>
      <w:r w:rsidRPr="00977062">
        <w:rPr>
          <w:rFonts w:cs="Times New Roman"/>
          <w:color w:val="000000" w:themeColor="text1"/>
          <w:szCs w:val="24"/>
        </w:rPr>
        <w:t>järgmises sõnastuses:</w:t>
      </w:r>
    </w:p>
    <w:p w14:paraId="0570F26F" w14:textId="77777777" w:rsidR="00C23B48" w:rsidRPr="00977062" w:rsidRDefault="00C23B48" w:rsidP="00C23B48">
      <w:pPr>
        <w:pStyle w:val="Loendilik"/>
        <w:spacing w:after="0" w:line="240" w:lineRule="auto"/>
        <w:jc w:val="both"/>
        <w:rPr>
          <w:rFonts w:cs="Times New Roman"/>
          <w:color w:val="000000" w:themeColor="text1"/>
          <w:szCs w:val="24"/>
        </w:rPr>
      </w:pPr>
    </w:p>
    <w:p w14:paraId="59113861" w14:textId="12128959" w:rsidR="00C23B48" w:rsidRPr="00977062" w:rsidRDefault="00C23B48" w:rsidP="00C23B48">
      <w:pPr>
        <w:pStyle w:val="Loendilik"/>
        <w:spacing w:after="0" w:line="240" w:lineRule="auto"/>
        <w:ind w:left="0"/>
        <w:jc w:val="both"/>
        <w:rPr>
          <w:rFonts w:cs="Times New Roman"/>
          <w:color w:val="000000" w:themeColor="text1"/>
          <w:szCs w:val="24"/>
        </w:rPr>
      </w:pPr>
      <w:commentRangeStart w:id="60"/>
      <w:r w:rsidRPr="00977062">
        <w:rPr>
          <w:rFonts w:cs="Times New Roman"/>
          <w:color w:val="000000" w:themeColor="text1"/>
          <w:szCs w:val="24"/>
        </w:rPr>
        <w:t>„(3)</w:t>
      </w:r>
      <w:r w:rsidRPr="00977062">
        <w:rPr>
          <w:rFonts w:cs="Times New Roman"/>
          <w:color w:val="000000" w:themeColor="text1"/>
          <w:szCs w:val="24"/>
          <w:vertAlign w:val="superscript"/>
        </w:rPr>
        <w:t>1</w:t>
      </w:r>
      <w:r w:rsidRPr="00977062">
        <w:rPr>
          <w:rFonts w:cs="Times New Roman"/>
          <w:color w:val="000000" w:themeColor="text1"/>
          <w:szCs w:val="24"/>
        </w:rPr>
        <w:t xml:space="preserve"> </w:t>
      </w:r>
      <w:commentRangeEnd w:id="60"/>
      <w:r w:rsidR="00837CB7">
        <w:rPr>
          <w:rStyle w:val="Kommentaariviide"/>
        </w:rPr>
        <w:commentReference w:id="60"/>
      </w:r>
      <w:r w:rsidRPr="00977062">
        <w:rPr>
          <w:rFonts w:cs="Times New Roman"/>
          <w:color w:val="000000" w:themeColor="text1"/>
          <w:szCs w:val="24"/>
        </w:rPr>
        <w:t>Käesoleva paragrahvi lõikes 1 nimetatud registreerimise registritoimingud teeb Tarbijakaitse ja Tehnilise Järelevalve Amet</w:t>
      </w:r>
      <w:r w:rsidR="007E5626">
        <w:rPr>
          <w:rFonts w:cs="Times New Roman"/>
          <w:color w:val="000000" w:themeColor="text1"/>
          <w:szCs w:val="24"/>
        </w:rPr>
        <w:t xml:space="preserve"> vastavalt </w:t>
      </w:r>
      <w:r w:rsidR="007E5626" w:rsidRPr="007E5626">
        <w:rPr>
          <w:rFonts w:cs="Times New Roman"/>
          <w:color w:val="000000" w:themeColor="text1"/>
          <w:szCs w:val="24"/>
        </w:rPr>
        <w:t>komisjoni rakendusotsuse</w:t>
      </w:r>
      <w:r w:rsidR="009F1C0F">
        <w:rPr>
          <w:rFonts w:cs="Times New Roman"/>
          <w:color w:val="000000" w:themeColor="text1"/>
          <w:szCs w:val="24"/>
        </w:rPr>
        <w:t>le</w:t>
      </w:r>
      <w:r w:rsidR="007E5626" w:rsidRPr="007E5626">
        <w:rPr>
          <w:rFonts w:cs="Times New Roman"/>
          <w:color w:val="000000" w:themeColor="text1"/>
          <w:szCs w:val="24"/>
        </w:rPr>
        <w:t xml:space="preserve"> (EL) 2018/1614, milles sätestatakse Euroopa Parlamendi ja nõukogu direktiivi (EL) 2016/797 artiklis 47 osutatud veeremiregistrite kirjeldused ning muudetakse komisjoni otsust 2007/756/EÜ ja tunnistatakse see kehtetuks</w:t>
      </w:r>
      <w:r w:rsidRPr="00977062">
        <w:rPr>
          <w:rFonts w:cs="Times New Roman"/>
          <w:color w:val="000000" w:themeColor="text1"/>
          <w:szCs w:val="24"/>
        </w:rPr>
        <w:t xml:space="preserve">.“;   </w:t>
      </w:r>
    </w:p>
    <w:p w14:paraId="2F6D4E76" w14:textId="77777777" w:rsidR="00AD7010" w:rsidRPr="00977062" w:rsidRDefault="00AD7010" w:rsidP="000907BB">
      <w:pPr>
        <w:spacing w:after="0" w:line="240" w:lineRule="auto"/>
        <w:jc w:val="both"/>
        <w:rPr>
          <w:rFonts w:cs="Times New Roman"/>
          <w:b/>
          <w:bCs/>
          <w:color w:val="000000" w:themeColor="text1"/>
          <w:szCs w:val="24"/>
          <w:shd w:val="clear" w:color="auto" w:fill="FFFFFF"/>
        </w:rPr>
      </w:pPr>
    </w:p>
    <w:p w14:paraId="4CBC1148" w14:textId="03D32FCF" w:rsidR="005831B9" w:rsidRPr="00977062" w:rsidRDefault="000B2FF1" w:rsidP="000907BB">
      <w:pPr>
        <w:spacing w:line="240" w:lineRule="auto"/>
        <w:jc w:val="both"/>
        <w:rPr>
          <w:rFonts w:cs="Times New Roman"/>
          <w:szCs w:val="24"/>
        </w:rPr>
      </w:pPr>
      <w:r w:rsidRPr="00977062">
        <w:rPr>
          <w:rFonts w:cs="Times New Roman"/>
          <w:b/>
          <w:bCs/>
          <w:color w:val="000000" w:themeColor="text1"/>
          <w:szCs w:val="24"/>
          <w:shd w:val="clear" w:color="auto" w:fill="FFFFFF"/>
        </w:rPr>
        <w:t>2</w:t>
      </w:r>
      <w:r w:rsidR="00A25D44">
        <w:rPr>
          <w:rFonts w:cs="Times New Roman"/>
          <w:b/>
          <w:bCs/>
          <w:color w:val="000000" w:themeColor="text1"/>
          <w:szCs w:val="24"/>
          <w:shd w:val="clear" w:color="auto" w:fill="FFFFFF"/>
        </w:rPr>
        <w:t>4</w:t>
      </w:r>
      <w:r w:rsidR="006E1C6F" w:rsidRPr="00977062">
        <w:rPr>
          <w:rFonts w:cs="Times New Roman"/>
          <w:b/>
          <w:bCs/>
          <w:color w:val="000000" w:themeColor="text1"/>
          <w:szCs w:val="24"/>
          <w:shd w:val="clear" w:color="auto" w:fill="FFFFFF"/>
        </w:rPr>
        <w:t xml:space="preserve">) </w:t>
      </w:r>
      <w:r w:rsidR="006E1C6F" w:rsidRPr="00977062">
        <w:rPr>
          <w:rFonts w:cs="Times New Roman"/>
          <w:szCs w:val="24"/>
        </w:rPr>
        <w:t>paragrahvi</w:t>
      </w:r>
      <w:del w:id="61" w:author="Kärt Voor" w:date="2024-12-03T07:25:00Z">
        <w:r w:rsidR="006E1C6F" w:rsidRPr="00977062" w:rsidDel="00837CB7">
          <w:rPr>
            <w:rFonts w:cs="Times New Roman"/>
            <w:szCs w:val="24"/>
          </w:rPr>
          <w:delText>s</w:delText>
        </w:r>
      </w:del>
      <w:r w:rsidR="006E1C6F" w:rsidRPr="00977062">
        <w:rPr>
          <w:rFonts w:cs="Times New Roman"/>
          <w:szCs w:val="24"/>
        </w:rPr>
        <w:t xml:space="preserve"> 125 lõike 1 punktis 2 asendatakse sõna „</w:t>
      </w:r>
      <w:r w:rsidR="006E1C6F" w:rsidRPr="00977062">
        <w:rPr>
          <w:rFonts w:cs="Times New Roman"/>
          <w:color w:val="202020"/>
          <w:szCs w:val="24"/>
          <w:shd w:val="clear" w:color="auto" w:fill="FFFFFF"/>
        </w:rPr>
        <w:t>raudteeliiklusregistrist</w:t>
      </w:r>
      <w:r w:rsidR="006E1C6F" w:rsidRPr="00977062">
        <w:rPr>
          <w:rFonts w:cs="Times New Roman"/>
          <w:szCs w:val="24"/>
        </w:rPr>
        <w:t xml:space="preserve">“ </w:t>
      </w:r>
      <w:r w:rsidR="003426B1" w:rsidRPr="00977062">
        <w:rPr>
          <w:rFonts w:cs="Times New Roman"/>
          <w:szCs w:val="24"/>
        </w:rPr>
        <w:t>tekstiosaga</w:t>
      </w:r>
      <w:r w:rsidR="006E1C6F" w:rsidRPr="00977062">
        <w:rPr>
          <w:rFonts w:cs="Times New Roman"/>
          <w:szCs w:val="24"/>
        </w:rPr>
        <w:t xml:space="preserve"> „</w:t>
      </w:r>
      <w:r w:rsidR="00A251C2" w:rsidRPr="00977062">
        <w:rPr>
          <w:rFonts w:cs="Times New Roman"/>
          <w:szCs w:val="24"/>
        </w:rPr>
        <w:t xml:space="preserve">Euroopa </w:t>
      </w:r>
      <w:r w:rsidR="006E6CC4" w:rsidRPr="00977062">
        <w:rPr>
          <w:rFonts w:cs="Times New Roman"/>
          <w:szCs w:val="24"/>
        </w:rPr>
        <w:t>raudtee</w:t>
      </w:r>
      <w:r w:rsidR="00A251C2" w:rsidRPr="00977062">
        <w:rPr>
          <w:rFonts w:cs="Times New Roman"/>
          <w:szCs w:val="24"/>
        </w:rPr>
        <w:t>veeremi</w:t>
      </w:r>
      <w:r w:rsidR="006E6CC4" w:rsidRPr="00977062">
        <w:rPr>
          <w:rFonts w:cs="Times New Roman"/>
          <w:szCs w:val="24"/>
        </w:rPr>
        <w:t xml:space="preserve"> </w:t>
      </w:r>
      <w:r w:rsidR="00A251C2" w:rsidRPr="00977062">
        <w:rPr>
          <w:rFonts w:cs="Times New Roman"/>
          <w:szCs w:val="24"/>
        </w:rPr>
        <w:t>regist</w:t>
      </w:r>
      <w:ins w:id="62" w:author="Kärt Voor" w:date="2024-12-03T07:25:00Z">
        <w:r w:rsidR="00837CB7">
          <w:rPr>
            <w:rFonts w:cs="Times New Roman"/>
            <w:szCs w:val="24"/>
          </w:rPr>
          <w:t>r</w:t>
        </w:r>
      </w:ins>
      <w:r w:rsidR="00A251C2" w:rsidRPr="00977062">
        <w:rPr>
          <w:rFonts w:cs="Times New Roman"/>
          <w:szCs w:val="24"/>
        </w:rPr>
        <w:t>ist</w:t>
      </w:r>
      <w:r w:rsidR="006E1C6F" w:rsidRPr="00977062">
        <w:rPr>
          <w:rFonts w:cs="Times New Roman"/>
          <w:szCs w:val="24"/>
        </w:rPr>
        <w:t>“;</w:t>
      </w:r>
    </w:p>
    <w:p w14:paraId="0A2B41AA" w14:textId="3EA51E24" w:rsidR="00F515B9" w:rsidRPr="00977062" w:rsidRDefault="000B2FF1" w:rsidP="000907BB">
      <w:pPr>
        <w:spacing w:line="240" w:lineRule="auto"/>
        <w:jc w:val="both"/>
        <w:rPr>
          <w:rFonts w:cs="Times New Roman"/>
          <w:color w:val="000000" w:themeColor="text1"/>
          <w:szCs w:val="24"/>
          <w:shd w:val="clear" w:color="auto" w:fill="FFFFFF"/>
        </w:rPr>
      </w:pPr>
      <w:r w:rsidRPr="00977062">
        <w:rPr>
          <w:rFonts w:cs="Times New Roman"/>
          <w:b/>
          <w:bCs/>
          <w:color w:val="000000" w:themeColor="text1"/>
          <w:szCs w:val="24"/>
          <w:shd w:val="clear" w:color="auto" w:fill="FFFFFF"/>
        </w:rPr>
        <w:t>2</w:t>
      </w:r>
      <w:r w:rsidR="00A25D44">
        <w:rPr>
          <w:rFonts w:cs="Times New Roman"/>
          <w:b/>
          <w:bCs/>
          <w:color w:val="000000" w:themeColor="text1"/>
          <w:szCs w:val="24"/>
          <w:shd w:val="clear" w:color="auto" w:fill="FFFFFF"/>
        </w:rPr>
        <w:t>5</w:t>
      </w:r>
      <w:r w:rsidR="00F515B9" w:rsidRPr="00977062">
        <w:rPr>
          <w:rFonts w:cs="Times New Roman"/>
          <w:b/>
          <w:bCs/>
          <w:color w:val="000000" w:themeColor="text1"/>
          <w:szCs w:val="24"/>
          <w:shd w:val="clear" w:color="auto" w:fill="FFFFFF"/>
        </w:rPr>
        <w:t>)</w:t>
      </w:r>
      <w:r w:rsidR="00F515B9" w:rsidRPr="00977062">
        <w:rPr>
          <w:rFonts w:cs="Times New Roman"/>
          <w:color w:val="000000" w:themeColor="text1"/>
          <w:szCs w:val="24"/>
          <w:shd w:val="clear" w:color="auto" w:fill="FFFFFF"/>
        </w:rPr>
        <w:t xml:space="preserve"> paragrahv</w:t>
      </w:r>
      <w:r w:rsidR="004A53F3" w:rsidRPr="00977062">
        <w:rPr>
          <w:rFonts w:cs="Times New Roman"/>
          <w:color w:val="000000" w:themeColor="text1"/>
          <w:szCs w:val="24"/>
          <w:shd w:val="clear" w:color="auto" w:fill="FFFFFF"/>
        </w:rPr>
        <w:t>i</w:t>
      </w:r>
      <w:r w:rsidR="00711C37" w:rsidRPr="00977062">
        <w:rPr>
          <w:rFonts w:cs="Times New Roman"/>
          <w:color w:val="000000" w:themeColor="text1"/>
          <w:szCs w:val="24"/>
          <w:shd w:val="clear" w:color="auto" w:fill="FFFFFF"/>
        </w:rPr>
        <w:t xml:space="preserve"> 137 lõige 1 muudetakse ja sõnastatakse järgmiselt:</w:t>
      </w:r>
    </w:p>
    <w:p w14:paraId="54EBB166" w14:textId="68B0F887" w:rsidR="00711C37" w:rsidRPr="00977062" w:rsidRDefault="00837CB7" w:rsidP="000907BB">
      <w:pPr>
        <w:spacing w:after="0" w:line="240" w:lineRule="auto"/>
        <w:jc w:val="both"/>
        <w:rPr>
          <w:rFonts w:cs="Times New Roman"/>
          <w:color w:val="202020"/>
          <w:szCs w:val="24"/>
          <w:shd w:val="clear" w:color="auto" w:fill="FFFFFF"/>
        </w:rPr>
      </w:pPr>
      <w:ins w:id="63" w:author="Kärt Voor" w:date="2024-12-03T07:25:00Z">
        <w:r>
          <w:rPr>
            <w:rFonts w:cs="Times New Roman"/>
            <w:color w:val="202020"/>
            <w:szCs w:val="24"/>
            <w:shd w:val="clear" w:color="auto" w:fill="FFFFFF"/>
          </w:rPr>
          <w:t>„</w:t>
        </w:r>
      </w:ins>
      <w:del w:id="64" w:author="Kärt Voor" w:date="2024-12-03T07:25:00Z">
        <w:r w:rsidR="00711C37" w:rsidRPr="00977062" w:rsidDel="00837CB7">
          <w:rPr>
            <w:rFonts w:cs="Times New Roman"/>
            <w:color w:val="202020"/>
            <w:szCs w:val="24"/>
            <w:shd w:val="clear" w:color="auto" w:fill="FFFFFF"/>
          </w:rPr>
          <w:delText>”</w:delText>
        </w:r>
      </w:del>
      <w:r w:rsidR="00711C37" w:rsidRPr="00977062">
        <w:rPr>
          <w:rFonts w:cs="Times New Roman"/>
          <w:szCs w:val="24"/>
        </w:rPr>
        <w:t>(1)</w:t>
      </w:r>
      <w:r w:rsidR="00711C37" w:rsidRPr="00977062">
        <w:rPr>
          <w:rFonts w:cs="Times New Roman"/>
          <w:color w:val="202020"/>
          <w:szCs w:val="24"/>
          <w:shd w:val="clear" w:color="auto" w:fill="FFFFFF"/>
        </w:rPr>
        <w:t xml:space="preserve"> Raudteeliiklusregistri eesmärgiks on pidada arvestust </w:t>
      </w:r>
      <w:r w:rsidR="00945F76" w:rsidRPr="00977062">
        <w:rPr>
          <w:rFonts w:cs="Times New Roman"/>
          <w:color w:val="202020"/>
          <w:szCs w:val="24"/>
          <w:shd w:val="clear" w:color="auto" w:fill="FFFFFF"/>
        </w:rPr>
        <w:t xml:space="preserve">raudteerajatiste, </w:t>
      </w:r>
      <w:r w:rsidR="00711C37" w:rsidRPr="00977062">
        <w:rPr>
          <w:rFonts w:cs="Times New Roman"/>
          <w:color w:val="202020"/>
          <w:szCs w:val="24"/>
          <w:shd w:val="clear" w:color="auto" w:fill="FFFFFF"/>
        </w:rPr>
        <w:t>vedurijuhilubade, sertifikaatide, tegutsemise ohutustunnistuste ja ohutuslubade üle.”;</w:t>
      </w:r>
    </w:p>
    <w:p w14:paraId="2D8126CD" w14:textId="77777777" w:rsidR="00711C37" w:rsidRPr="00977062" w:rsidRDefault="00711C37" w:rsidP="000907BB">
      <w:pPr>
        <w:spacing w:after="0" w:line="240" w:lineRule="auto"/>
        <w:jc w:val="both"/>
        <w:rPr>
          <w:rFonts w:cs="Times New Roman"/>
          <w:color w:val="202020"/>
          <w:szCs w:val="24"/>
          <w:shd w:val="clear" w:color="auto" w:fill="FFFFFF"/>
        </w:rPr>
      </w:pPr>
    </w:p>
    <w:p w14:paraId="1E864576" w14:textId="303F84E8" w:rsidR="00711C37" w:rsidRPr="00977062" w:rsidRDefault="000B2FF1" w:rsidP="000907BB">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2</w:t>
      </w:r>
      <w:r w:rsidR="00A25D44">
        <w:rPr>
          <w:rFonts w:cs="Times New Roman"/>
          <w:b/>
          <w:bCs/>
          <w:color w:val="202020"/>
          <w:szCs w:val="24"/>
          <w:shd w:val="clear" w:color="auto" w:fill="FFFFFF"/>
        </w:rPr>
        <w:t>6</w:t>
      </w:r>
      <w:r w:rsidR="00711C37" w:rsidRPr="00977062">
        <w:rPr>
          <w:rFonts w:cs="Times New Roman"/>
          <w:b/>
          <w:bCs/>
          <w:color w:val="202020"/>
          <w:szCs w:val="24"/>
          <w:shd w:val="clear" w:color="auto" w:fill="FFFFFF"/>
        </w:rPr>
        <w:t>)</w:t>
      </w:r>
      <w:r w:rsidR="00711C37" w:rsidRPr="00977062">
        <w:rPr>
          <w:rFonts w:cs="Times New Roman"/>
          <w:color w:val="202020"/>
          <w:szCs w:val="24"/>
          <w:shd w:val="clear" w:color="auto" w:fill="FFFFFF"/>
        </w:rPr>
        <w:t xml:space="preserve"> paragrahvi 137 lõiked</w:t>
      </w:r>
      <w:r w:rsidR="004D62DB">
        <w:rPr>
          <w:rFonts w:cs="Times New Roman"/>
          <w:color w:val="202020"/>
          <w:szCs w:val="24"/>
          <w:shd w:val="clear" w:color="auto" w:fill="FFFFFF"/>
        </w:rPr>
        <w:t xml:space="preserve"> 3</w:t>
      </w:r>
      <w:ins w:id="65" w:author="Kärt Voor" w:date="2024-12-03T07:39:00Z">
        <w:r w:rsidR="007B70C6">
          <w:rPr>
            <w:rFonts w:cs="Times New Roman"/>
            <w:color w:val="202020"/>
            <w:szCs w:val="24"/>
            <w:shd w:val="clear" w:color="auto" w:fill="FFFFFF"/>
          </w:rPr>
          <w:t xml:space="preserve"> ja </w:t>
        </w:r>
      </w:ins>
      <w:del w:id="66" w:author="Kärt Voor" w:date="2024-12-03T07:39:00Z">
        <w:r w:rsidR="1EF14F7F" w:rsidRPr="00977062" w:rsidDel="007B70C6">
          <w:rPr>
            <w:rFonts w:cs="Times New Roman"/>
            <w:color w:val="202020"/>
            <w:szCs w:val="24"/>
            <w:shd w:val="clear" w:color="auto" w:fill="FFFFFF"/>
          </w:rPr>
          <w:delText>-</w:delText>
        </w:r>
      </w:del>
      <w:r w:rsidR="00A42209" w:rsidRPr="00977062">
        <w:rPr>
          <w:rFonts w:cs="Times New Roman"/>
          <w:color w:val="202020"/>
          <w:szCs w:val="24"/>
          <w:shd w:val="clear" w:color="auto" w:fill="FFFFFF"/>
        </w:rPr>
        <w:t>4</w:t>
      </w:r>
      <w:r w:rsidR="005A7222" w:rsidRPr="00977062">
        <w:rPr>
          <w:rFonts w:cs="Times New Roman"/>
          <w:color w:val="202020"/>
          <w:szCs w:val="24"/>
          <w:shd w:val="clear" w:color="auto" w:fill="FFFFFF"/>
        </w:rPr>
        <w:t xml:space="preserve"> </w:t>
      </w:r>
      <w:r w:rsidR="00711C37" w:rsidRPr="00977062">
        <w:rPr>
          <w:rFonts w:cs="Times New Roman"/>
          <w:color w:val="202020"/>
          <w:szCs w:val="24"/>
          <w:shd w:val="clear" w:color="auto" w:fill="FFFFFF"/>
        </w:rPr>
        <w:t>tunnistatakse kehtetuks;</w:t>
      </w:r>
    </w:p>
    <w:p w14:paraId="17C44F54" w14:textId="77777777" w:rsidR="005A7222" w:rsidRPr="00977062" w:rsidRDefault="005A7222" w:rsidP="000907BB">
      <w:pPr>
        <w:spacing w:after="0" w:line="240" w:lineRule="auto"/>
        <w:jc w:val="both"/>
        <w:rPr>
          <w:rFonts w:cs="Times New Roman"/>
          <w:color w:val="202020"/>
          <w:szCs w:val="24"/>
          <w:shd w:val="clear" w:color="auto" w:fill="FFFFFF"/>
        </w:rPr>
      </w:pPr>
    </w:p>
    <w:p w14:paraId="748B8D42" w14:textId="3BA316CA" w:rsidR="005A7222" w:rsidRPr="00977062" w:rsidRDefault="000B2FF1" w:rsidP="000907BB">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2</w:t>
      </w:r>
      <w:r w:rsidR="00A25D44">
        <w:rPr>
          <w:rFonts w:cs="Times New Roman"/>
          <w:b/>
          <w:bCs/>
          <w:color w:val="202020"/>
          <w:szCs w:val="24"/>
          <w:shd w:val="clear" w:color="auto" w:fill="FFFFFF"/>
        </w:rPr>
        <w:t>7</w:t>
      </w:r>
      <w:r w:rsidR="005A7222" w:rsidRPr="00977062">
        <w:rPr>
          <w:rFonts w:cs="Times New Roman"/>
          <w:b/>
          <w:bCs/>
          <w:color w:val="202020"/>
          <w:szCs w:val="24"/>
          <w:shd w:val="clear" w:color="auto" w:fill="FFFFFF"/>
        </w:rPr>
        <w:t>)</w:t>
      </w:r>
      <w:r w:rsidR="005A7222" w:rsidRPr="00977062">
        <w:rPr>
          <w:rFonts w:cs="Times New Roman"/>
          <w:color w:val="202020"/>
          <w:szCs w:val="24"/>
          <w:shd w:val="clear" w:color="auto" w:fill="FFFFFF"/>
        </w:rPr>
        <w:t xml:space="preserve"> paragrahv</w:t>
      </w:r>
      <w:r w:rsidR="178EEB73" w:rsidRPr="00977062">
        <w:rPr>
          <w:rFonts w:cs="Times New Roman"/>
          <w:color w:val="202020"/>
          <w:szCs w:val="24"/>
          <w:shd w:val="clear" w:color="auto" w:fill="FFFFFF"/>
        </w:rPr>
        <w:t>i</w:t>
      </w:r>
      <w:r w:rsidR="005A7222" w:rsidRPr="00977062">
        <w:rPr>
          <w:rFonts w:cs="Times New Roman"/>
          <w:color w:val="202020"/>
          <w:szCs w:val="24"/>
          <w:shd w:val="clear" w:color="auto" w:fill="FFFFFF"/>
        </w:rPr>
        <w:t xml:space="preserve"> 137 lõige 5 muudetakse ja sõnasta</w:t>
      </w:r>
      <w:r w:rsidR="004A53F3" w:rsidRPr="00977062">
        <w:rPr>
          <w:rFonts w:cs="Times New Roman"/>
          <w:color w:val="202020"/>
          <w:szCs w:val="24"/>
          <w:shd w:val="clear" w:color="auto" w:fill="FFFFFF"/>
        </w:rPr>
        <w:t>ta</w:t>
      </w:r>
      <w:r w:rsidR="005A7222" w:rsidRPr="00977062">
        <w:rPr>
          <w:rFonts w:cs="Times New Roman"/>
          <w:color w:val="202020"/>
          <w:szCs w:val="24"/>
          <w:shd w:val="clear" w:color="auto" w:fill="FFFFFF"/>
        </w:rPr>
        <w:t xml:space="preserve">kse järgmiselt: </w:t>
      </w:r>
    </w:p>
    <w:p w14:paraId="0A707CC6" w14:textId="77777777" w:rsidR="005A7222" w:rsidRPr="00977062" w:rsidRDefault="005A7222" w:rsidP="000907BB">
      <w:pPr>
        <w:spacing w:after="0" w:line="240" w:lineRule="auto"/>
        <w:jc w:val="both"/>
        <w:rPr>
          <w:rFonts w:cs="Times New Roman"/>
          <w:color w:val="202020"/>
          <w:szCs w:val="24"/>
          <w:shd w:val="clear" w:color="auto" w:fill="FFFFFF"/>
        </w:rPr>
      </w:pPr>
    </w:p>
    <w:p w14:paraId="4E8754CF" w14:textId="4766B1C6" w:rsidR="005A7222" w:rsidRPr="00977062" w:rsidRDefault="00837CB7" w:rsidP="000907BB">
      <w:pPr>
        <w:spacing w:after="0" w:line="240" w:lineRule="auto"/>
        <w:jc w:val="both"/>
        <w:rPr>
          <w:rFonts w:cs="Times New Roman"/>
          <w:color w:val="202020"/>
          <w:szCs w:val="24"/>
          <w:shd w:val="clear" w:color="auto" w:fill="FFFFFF"/>
        </w:rPr>
      </w:pPr>
      <w:ins w:id="67" w:author="Kärt Voor" w:date="2024-12-03T07:25:00Z">
        <w:r>
          <w:rPr>
            <w:rFonts w:cs="Times New Roman"/>
            <w:color w:val="202020"/>
            <w:szCs w:val="24"/>
            <w:shd w:val="clear" w:color="auto" w:fill="FFFFFF"/>
          </w:rPr>
          <w:t>„</w:t>
        </w:r>
      </w:ins>
      <w:del w:id="68" w:author="Kärt Voor" w:date="2024-12-03T07:25:00Z">
        <w:r w:rsidR="005A7222" w:rsidRPr="00977062" w:rsidDel="00837CB7">
          <w:rPr>
            <w:rFonts w:cs="Times New Roman"/>
            <w:color w:val="202020"/>
            <w:szCs w:val="24"/>
            <w:shd w:val="clear" w:color="auto" w:fill="FFFFFF"/>
          </w:rPr>
          <w:delText>”</w:delText>
        </w:r>
      </w:del>
      <w:r w:rsidR="005A7222" w:rsidRPr="00977062">
        <w:rPr>
          <w:rFonts w:cs="Times New Roman"/>
          <w:szCs w:val="24"/>
        </w:rPr>
        <w:t>(</w:t>
      </w:r>
      <w:r w:rsidR="5446C663" w:rsidRPr="00977062">
        <w:rPr>
          <w:rFonts w:cs="Times New Roman"/>
          <w:szCs w:val="24"/>
        </w:rPr>
        <w:t>5</w:t>
      </w:r>
      <w:r w:rsidR="005A7222" w:rsidRPr="00977062">
        <w:rPr>
          <w:rFonts w:cs="Times New Roman"/>
          <w:szCs w:val="24"/>
        </w:rPr>
        <w:t>)</w:t>
      </w:r>
      <w:r w:rsidR="005A7222" w:rsidRPr="00977062">
        <w:rPr>
          <w:rFonts w:cs="Times New Roman"/>
          <w:color w:val="202020"/>
          <w:szCs w:val="24"/>
          <w:shd w:val="clear" w:color="auto" w:fill="FFFFFF"/>
        </w:rPr>
        <w:t xml:space="preserve"> Enne raudteerajatise registreerimise taotluse esitamist või registrikande muutmise taotluse esitamist peab raudtee</w:t>
      </w:r>
      <w:r w:rsidR="00603EAF" w:rsidRPr="00977062">
        <w:rPr>
          <w:rFonts w:cs="Times New Roman"/>
          <w:color w:val="202020"/>
          <w:szCs w:val="24"/>
          <w:shd w:val="clear" w:color="auto" w:fill="FFFFFF"/>
        </w:rPr>
        <w:t>rajatise</w:t>
      </w:r>
      <w:r w:rsidR="005A7222" w:rsidRPr="00977062">
        <w:rPr>
          <w:rFonts w:cs="Times New Roman"/>
          <w:color w:val="202020"/>
          <w:szCs w:val="24"/>
          <w:shd w:val="clear" w:color="auto" w:fill="FFFFFF"/>
        </w:rPr>
        <w:t xml:space="preserve"> omanik või valdaja tasuma selle raudteeliiklusregistrisse kandmise eest riigilõivu riigilõivuseaduses sätestatud määras ja esitama andmed selle kohta taotluses.”;</w:t>
      </w:r>
    </w:p>
    <w:p w14:paraId="6AAEF67C" w14:textId="77777777" w:rsidR="00AC5659" w:rsidRPr="00977062" w:rsidRDefault="00AC5659" w:rsidP="000907BB">
      <w:pPr>
        <w:spacing w:after="0" w:line="240" w:lineRule="auto"/>
        <w:jc w:val="both"/>
        <w:rPr>
          <w:rFonts w:cs="Times New Roman"/>
          <w:color w:val="202020"/>
          <w:szCs w:val="24"/>
          <w:shd w:val="clear" w:color="auto" w:fill="FFFFFF"/>
        </w:rPr>
      </w:pPr>
    </w:p>
    <w:p w14:paraId="198BCF92" w14:textId="1E04984E" w:rsidR="005021B2" w:rsidRPr="00977062" w:rsidRDefault="005021B2" w:rsidP="005021B2">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2</w:t>
      </w:r>
      <w:r w:rsidR="00A25D44">
        <w:rPr>
          <w:rFonts w:cs="Times New Roman"/>
          <w:b/>
          <w:bCs/>
          <w:color w:val="202020"/>
          <w:szCs w:val="24"/>
          <w:shd w:val="clear" w:color="auto" w:fill="FFFFFF"/>
        </w:rPr>
        <w:t>8</w:t>
      </w:r>
      <w:r w:rsidRPr="00977062">
        <w:rPr>
          <w:rFonts w:cs="Times New Roman"/>
          <w:b/>
          <w:bCs/>
          <w:color w:val="202020"/>
          <w:szCs w:val="24"/>
          <w:shd w:val="clear" w:color="auto" w:fill="FFFFFF"/>
        </w:rPr>
        <w:t>)</w:t>
      </w:r>
      <w:r w:rsidRPr="00977062">
        <w:rPr>
          <w:rFonts w:cs="Times New Roman"/>
          <w:color w:val="202020"/>
          <w:szCs w:val="24"/>
          <w:shd w:val="clear" w:color="auto" w:fill="FFFFFF"/>
        </w:rPr>
        <w:t xml:space="preserve"> paragrahvi 137 lõige 7 muudetakse ja sõnastatakse järgmiselt: </w:t>
      </w:r>
    </w:p>
    <w:p w14:paraId="23A6E304" w14:textId="77777777" w:rsidR="005021B2" w:rsidRPr="00977062" w:rsidRDefault="005021B2" w:rsidP="005021B2">
      <w:pPr>
        <w:spacing w:after="0" w:line="240" w:lineRule="auto"/>
        <w:jc w:val="both"/>
        <w:rPr>
          <w:rFonts w:cs="Times New Roman"/>
          <w:color w:val="202020"/>
          <w:szCs w:val="24"/>
          <w:shd w:val="clear" w:color="auto" w:fill="FFFFFF"/>
        </w:rPr>
      </w:pPr>
    </w:p>
    <w:p w14:paraId="42065930" w14:textId="5FE3373E" w:rsidR="005021B2" w:rsidRPr="00977062" w:rsidRDefault="00837CB7" w:rsidP="005021B2">
      <w:pPr>
        <w:spacing w:after="0" w:line="240" w:lineRule="auto"/>
        <w:jc w:val="both"/>
        <w:rPr>
          <w:rFonts w:cs="Times New Roman"/>
          <w:color w:val="202020"/>
          <w:szCs w:val="24"/>
          <w:shd w:val="clear" w:color="auto" w:fill="FFFFFF"/>
        </w:rPr>
      </w:pPr>
      <w:ins w:id="69" w:author="Kärt Voor" w:date="2024-12-03T07:26:00Z">
        <w:r>
          <w:rPr>
            <w:rFonts w:cs="Times New Roman"/>
            <w:color w:val="202020"/>
            <w:szCs w:val="24"/>
            <w:shd w:val="clear" w:color="auto" w:fill="FFFFFF"/>
          </w:rPr>
          <w:lastRenderedPageBreak/>
          <w:t>„</w:t>
        </w:r>
      </w:ins>
      <w:del w:id="70" w:author="Kärt Voor" w:date="2024-12-03T07:26:00Z">
        <w:r w:rsidR="005021B2" w:rsidRPr="00977062" w:rsidDel="00837CB7">
          <w:rPr>
            <w:rFonts w:cs="Times New Roman"/>
            <w:color w:val="202020"/>
            <w:szCs w:val="24"/>
            <w:shd w:val="clear" w:color="auto" w:fill="FFFFFF"/>
          </w:rPr>
          <w:delText>”</w:delText>
        </w:r>
      </w:del>
      <w:r w:rsidR="005021B2" w:rsidRPr="00977062">
        <w:rPr>
          <w:rFonts w:cs="Times New Roman"/>
          <w:color w:val="202020"/>
          <w:szCs w:val="24"/>
          <w:shd w:val="clear" w:color="auto" w:fill="FFFFFF"/>
        </w:rPr>
        <w:t>(7) Raudteeliiklusregistri vastutav töötleja on Tarbijakaitse ja Tehnilise Järelevalve Amet. Raudteeliiklusregistri põhimäärusega võib määrata volitatud töötlejaid.“;</w:t>
      </w:r>
    </w:p>
    <w:p w14:paraId="08181A3D" w14:textId="77777777" w:rsidR="005021B2" w:rsidRPr="00977062" w:rsidRDefault="005021B2" w:rsidP="000907BB">
      <w:pPr>
        <w:spacing w:after="0" w:line="240" w:lineRule="auto"/>
        <w:jc w:val="both"/>
        <w:rPr>
          <w:rFonts w:cs="Times New Roman"/>
          <w:color w:val="202020"/>
          <w:szCs w:val="24"/>
          <w:shd w:val="clear" w:color="auto" w:fill="FFFFFF"/>
        </w:rPr>
      </w:pPr>
    </w:p>
    <w:p w14:paraId="4F951301" w14:textId="710DEBF5" w:rsidR="00A42209" w:rsidRPr="00977062" w:rsidRDefault="00A42209" w:rsidP="000907BB">
      <w:pPr>
        <w:spacing w:after="0" w:line="240" w:lineRule="auto"/>
        <w:jc w:val="both"/>
        <w:rPr>
          <w:rFonts w:cs="Times New Roman"/>
          <w:szCs w:val="24"/>
        </w:rPr>
      </w:pPr>
      <w:r w:rsidRPr="00977062">
        <w:rPr>
          <w:rFonts w:cs="Times New Roman"/>
          <w:b/>
          <w:bCs/>
          <w:color w:val="202020"/>
          <w:szCs w:val="24"/>
          <w:shd w:val="clear" w:color="auto" w:fill="FFFFFF"/>
        </w:rPr>
        <w:t>2</w:t>
      </w:r>
      <w:r w:rsidR="00A25D44">
        <w:rPr>
          <w:rFonts w:cs="Times New Roman"/>
          <w:b/>
          <w:bCs/>
          <w:color w:val="202020"/>
          <w:szCs w:val="24"/>
          <w:shd w:val="clear" w:color="auto" w:fill="FFFFFF"/>
        </w:rPr>
        <w:t>9</w:t>
      </w:r>
      <w:r w:rsidRPr="00977062">
        <w:rPr>
          <w:rFonts w:cs="Times New Roman"/>
          <w:b/>
          <w:bCs/>
          <w:color w:val="202020"/>
          <w:szCs w:val="24"/>
          <w:shd w:val="clear" w:color="auto" w:fill="FFFFFF"/>
        </w:rPr>
        <w:t>)</w:t>
      </w:r>
      <w:r w:rsidRPr="00977062">
        <w:rPr>
          <w:rFonts w:cs="Times New Roman"/>
          <w:color w:val="202020"/>
          <w:szCs w:val="24"/>
          <w:shd w:val="clear" w:color="auto" w:fill="FFFFFF"/>
        </w:rPr>
        <w:t xml:space="preserve"> </w:t>
      </w:r>
      <w:r w:rsidRPr="00977062">
        <w:rPr>
          <w:rFonts w:cs="Times New Roman"/>
          <w:szCs w:val="24"/>
        </w:rPr>
        <w:t xml:space="preserve">seadust täiendatakse §-ga </w:t>
      </w:r>
      <w:r w:rsidR="0037796B" w:rsidRPr="00977062">
        <w:rPr>
          <w:rFonts w:cs="Times New Roman"/>
          <w:szCs w:val="24"/>
        </w:rPr>
        <w:t>137</w:t>
      </w:r>
      <w:r w:rsidRPr="00977062">
        <w:rPr>
          <w:rFonts w:cs="Times New Roman"/>
          <w:szCs w:val="24"/>
          <w:vertAlign w:val="superscript"/>
        </w:rPr>
        <w:t>1</w:t>
      </w:r>
      <w:r w:rsidRPr="00977062">
        <w:rPr>
          <w:rFonts w:cs="Times New Roman"/>
          <w:szCs w:val="24"/>
        </w:rPr>
        <w:t xml:space="preserve"> järgmises sõnastuses: </w:t>
      </w:r>
    </w:p>
    <w:p w14:paraId="1C05073F" w14:textId="77777777" w:rsidR="00A42209" w:rsidRPr="00977062" w:rsidRDefault="00A42209" w:rsidP="000907BB">
      <w:pPr>
        <w:spacing w:after="0" w:line="240" w:lineRule="auto"/>
        <w:jc w:val="both"/>
        <w:rPr>
          <w:rFonts w:cs="Times New Roman"/>
          <w:szCs w:val="24"/>
        </w:rPr>
      </w:pPr>
    </w:p>
    <w:p w14:paraId="3749D387" w14:textId="244AF320" w:rsidR="00A42209" w:rsidRPr="00837CB7" w:rsidRDefault="00A42209" w:rsidP="000907BB">
      <w:pPr>
        <w:spacing w:after="0" w:line="240" w:lineRule="auto"/>
        <w:jc w:val="both"/>
        <w:rPr>
          <w:rFonts w:cs="Times New Roman"/>
          <w:b/>
          <w:bCs/>
          <w:szCs w:val="24"/>
          <w:rPrChange w:id="71" w:author="Kärt Voor" w:date="2024-12-03T07:26:00Z">
            <w:rPr>
              <w:rFonts w:cs="Times New Roman"/>
              <w:szCs w:val="24"/>
            </w:rPr>
          </w:rPrChange>
        </w:rPr>
      </w:pPr>
      <w:r w:rsidRPr="00977062">
        <w:rPr>
          <w:rFonts w:cs="Times New Roman"/>
          <w:szCs w:val="24"/>
        </w:rPr>
        <w:t>„</w:t>
      </w:r>
      <w:r w:rsidRPr="00837CB7">
        <w:rPr>
          <w:rFonts w:cs="Times New Roman"/>
          <w:b/>
          <w:bCs/>
          <w:szCs w:val="24"/>
          <w:rPrChange w:id="72" w:author="Kärt Voor" w:date="2024-12-03T07:26:00Z">
            <w:rPr>
              <w:rFonts w:cs="Times New Roman"/>
              <w:szCs w:val="24"/>
            </w:rPr>
          </w:rPrChange>
        </w:rPr>
        <w:t xml:space="preserve">§ </w:t>
      </w:r>
      <w:r w:rsidR="0037796B" w:rsidRPr="00837CB7">
        <w:rPr>
          <w:rFonts w:cs="Times New Roman"/>
          <w:b/>
          <w:bCs/>
          <w:szCs w:val="24"/>
          <w:rPrChange w:id="73" w:author="Kärt Voor" w:date="2024-12-03T07:26:00Z">
            <w:rPr>
              <w:rFonts w:cs="Times New Roman"/>
              <w:szCs w:val="24"/>
            </w:rPr>
          </w:rPrChange>
        </w:rPr>
        <w:t>137</w:t>
      </w:r>
      <w:r w:rsidR="0037796B" w:rsidRPr="00837CB7">
        <w:rPr>
          <w:rFonts w:cs="Times New Roman"/>
          <w:b/>
          <w:bCs/>
          <w:szCs w:val="24"/>
          <w:vertAlign w:val="superscript"/>
          <w:rPrChange w:id="74" w:author="Kärt Voor" w:date="2024-12-03T07:26:00Z">
            <w:rPr>
              <w:rFonts w:cs="Times New Roman"/>
              <w:szCs w:val="24"/>
              <w:vertAlign w:val="superscript"/>
            </w:rPr>
          </w:rPrChange>
        </w:rPr>
        <w:t>1</w:t>
      </w:r>
      <w:r w:rsidRPr="00837CB7">
        <w:rPr>
          <w:rFonts w:cs="Times New Roman"/>
          <w:b/>
          <w:bCs/>
          <w:szCs w:val="24"/>
          <w:rPrChange w:id="75" w:author="Kärt Voor" w:date="2024-12-03T07:26:00Z">
            <w:rPr>
              <w:rFonts w:cs="Times New Roman"/>
              <w:szCs w:val="24"/>
            </w:rPr>
          </w:rPrChange>
        </w:rPr>
        <w:t xml:space="preserve"> . </w:t>
      </w:r>
      <w:r w:rsidR="0037796B" w:rsidRPr="00837CB7">
        <w:rPr>
          <w:rFonts w:cs="Times New Roman"/>
          <w:b/>
          <w:bCs/>
          <w:szCs w:val="24"/>
          <w:rPrChange w:id="76" w:author="Kärt Voor" w:date="2024-12-03T07:26:00Z">
            <w:rPr>
              <w:rFonts w:cs="Times New Roman"/>
              <w:szCs w:val="24"/>
            </w:rPr>
          </w:rPrChange>
        </w:rPr>
        <w:t>Raudteeveeremi numeratsioon Euroopa Liidus ja kolmandates riikides</w:t>
      </w:r>
      <w:r w:rsidRPr="00837CB7">
        <w:rPr>
          <w:rFonts w:cs="Times New Roman"/>
          <w:b/>
          <w:bCs/>
          <w:szCs w:val="24"/>
          <w:rPrChange w:id="77" w:author="Kärt Voor" w:date="2024-12-03T07:26:00Z">
            <w:rPr>
              <w:rFonts w:cs="Times New Roman"/>
              <w:szCs w:val="24"/>
            </w:rPr>
          </w:rPrChange>
        </w:rPr>
        <w:t xml:space="preserve"> </w:t>
      </w:r>
    </w:p>
    <w:p w14:paraId="6831BBDC" w14:textId="77777777" w:rsidR="00A42209" w:rsidRPr="00977062" w:rsidRDefault="00A42209" w:rsidP="000907BB">
      <w:pPr>
        <w:spacing w:after="0" w:line="240" w:lineRule="auto"/>
        <w:jc w:val="both"/>
        <w:rPr>
          <w:rFonts w:cs="Times New Roman"/>
          <w:szCs w:val="24"/>
        </w:rPr>
      </w:pPr>
    </w:p>
    <w:p w14:paraId="5DDC2131" w14:textId="13E85949" w:rsidR="00A42209" w:rsidRPr="00977062" w:rsidRDefault="0037796B" w:rsidP="000907BB">
      <w:pPr>
        <w:spacing w:after="0" w:line="240" w:lineRule="auto"/>
        <w:jc w:val="both"/>
        <w:rPr>
          <w:rFonts w:cs="Times New Roman"/>
          <w:color w:val="202020"/>
          <w:szCs w:val="24"/>
          <w:shd w:val="clear" w:color="auto" w:fill="FFFFFF"/>
        </w:rPr>
      </w:pPr>
      <w:r w:rsidRPr="00977062">
        <w:rPr>
          <w:rFonts w:cs="Times New Roman"/>
          <w:color w:val="202020"/>
          <w:szCs w:val="24"/>
          <w:shd w:val="clear" w:color="auto" w:fill="FFFFFF"/>
        </w:rPr>
        <w:t>Raudteeveeremi valdaja kannab raudteeveeremile, mis liigub ainult Euroopa Liidu territooriumil, Euroopa raudteeveeremi numbri. Euroopa Liidust kolmandatesse riikidesse mineva, kolmandatest riikidest tuleva või kolmandates riikides kasutamiseks ette nähtud 1520 või 1524 millimeetri laiusel rööbasteel liikuvale raudteeveeremile kantakse raudteeveeremi number „SRÜ liikmesriikide, Aserbaidžaani Vabariigi, Gruusia Vabariigi, Läti Vabariigi, Leedu Vabariigi, Eesti Vabariigi kaubavagunite ning konteinerite ühiskasutuse kokkuleppe” ning „Endise NSVL TM kaubavagunite ja konteinerite inventariparkide SRÜ liikmesriikide, Aserbaidžaani Vabariigi, Gruusia Vabariigi, Läti Vabariigi, Leedu Vabariigi ja Eesti Vabariigi vahel jagamise ning nende edaspidise ühiskasutuse kokkuleppe” nõuete alusel</w:t>
      </w:r>
      <w:r w:rsidR="00A42209" w:rsidRPr="00977062">
        <w:rPr>
          <w:rFonts w:cs="Times New Roman"/>
          <w:szCs w:val="24"/>
        </w:rPr>
        <w:t>.“;</w:t>
      </w:r>
    </w:p>
    <w:p w14:paraId="56B5BC81" w14:textId="77777777" w:rsidR="00A42209" w:rsidRPr="00977062" w:rsidRDefault="00A42209" w:rsidP="000907BB">
      <w:pPr>
        <w:spacing w:after="0" w:line="240" w:lineRule="auto"/>
        <w:jc w:val="both"/>
        <w:rPr>
          <w:rFonts w:cs="Times New Roman"/>
          <w:b/>
          <w:bCs/>
          <w:color w:val="202020"/>
          <w:szCs w:val="24"/>
          <w:shd w:val="clear" w:color="auto" w:fill="FFFFFF"/>
        </w:rPr>
      </w:pPr>
    </w:p>
    <w:p w14:paraId="0450C93B" w14:textId="071B65CA" w:rsidR="00AC5659" w:rsidRPr="00977062" w:rsidRDefault="00A25D44" w:rsidP="000907BB">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30</w:t>
      </w:r>
      <w:r w:rsidR="00AC5659" w:rsidRPr="00977062">
        <w:rPr>
          <w:rFonts w:cs="Times New Roman"/>
          <w:b/>
          <w:bCs/>
          <w:color w:val="202020"/>
          <w:szCs w:val="24"/>
          <w:shd w:val="clear" w:color="auto" w:fill="FFFFFF"/>
        </w:rPr>
        <w:t>)</w:t>
      </w:r>
      <w:r w:rsidR="00AC5659" w:rsidRPr="00977062">
        <w:rPr>
          <w:rFonts w:cs="Times New Roman"/>
          <w:color w:val="202020"/>
          <w:szCs w:val="24"/>
          <w:shd w:val="clear" w:color="auto" w:fill="FFFFFF"/>
        </w:rPr>
        <w:t xml:space="preserve"> paragrahv</w:t>
      </w:r>
      <w:r w:rsidR="006E2DD6" w:rsidRPr="00977062">
        <w:rPr>
          <w:rFonts w:cs="Times New Roman"/>
          <w:color w:val="202020"/>
          <w:szCs w:val="24"/>
          <w:shd w:val="clear" w:color="auto" w:fill="FFFFFF"/>
        </w:rPr>
        <w:t>i</w:t>
      </w:r>
      <w:r w:rsidR="00AC5659" w:rsidRPr="00977062">
        <w:rPr>
          <w:rFonts w:cs="Times New Roman"/>
          <w:color w:val="202020"/>
          <w:szCs w:val="24"/>
          <w:shd w:val="clear" w:color="auto" w:fill="FFFFFF"/>
        </w:rPr>
        <w:t xml:space="preserve"> 138 lõige </w:t>
      </w:r>
      <w:r w:rsidR="006E2DD6" w:rsidRPr="00977062">
        <w:rPr>
          <w:rFonts w:cs="Times New Roman"/>
          <w:color w:val="202020"/>
          <w:szCs w:val="24"/>
          <w:shd w:val="clear" w:color="auto" w:fill="FFFFFF"/>
        </w:rPr>
        <w:t>1 muudetakse ja sõnastatakse järgmiselt:</w:t>
      </w:r>
    </w:p>
    <w:p w14:paraId="59FDBBDB" w14:textId="77777777" w:rsidR="006E2DD6" w:rsidRPr="00977062" w:rsidRDefault="006E2DD6" w:rsidP="000907BB">
      <w:pPr>
        <w:spacing w:after="0" w:line="240" w:lineRule="auto"/>
        <w:jc w:val="both"/>
        <w:rPr>
          <w:rFonts w:cs="Times New Roman"/>
          <w:color w:val="202020"/>
          <w:szCs w:val="24"/>
          <w:shd w:val="clear" w:color="auto" w:fill="FFFFFF"/>
        </w:rPr>
      </w:pPr>
    </w:p>
    <w:p w14:paraId="000111AE" w14:textId="4D11997D" w:rsidR="006E2DD6" w:rsidRPr="00977062" w:rsidRDefault="00837CB7" w:rsidP="000517FD">
      <w:pPr>
        <w:spacing w:after="0" w:line="240" w:lineRule="auto"/>
        <w:rPr>
          <w:rFonts w:cs="Times New Roman"/>
          <w:color w:val="202020"/>
          <w:szCs w:val="24"/>
          <w:shd w:val="clear" w:color="auto" w:fill="FFFFFF"/>
        </w:rPr>
      </w:pPr>
      <w:ins w:id="78" w:author="Kärt Voor" w:date="2024-12-03T07:26:00Z">
        <w:r>
          <w:rPr>
            <w:rFonts w:cs="Times New Roman"/>
            <w:color w:val="202020"/>
            <w:szCs w:val="24"/>
            <w:shd w:val="clear" w:color="auto" w:fill="FFFFFF"/>
          </w:rPr>
          <w:t>„</w:t>
        </w:r>
      </w:ins>
      <w:del w:id="79" w:author="Kärt Voor" w:date="2024-12-03T07:26:00Z">
        <w:r w:rsidR="006E2DD6" w:rsidRPr="00977062" w:rsidDel="00837CB7">
          <w:rPr>
            <w:rFonts w:cs="Times New Roman"/>
            <w:color w:val="202020"/>
            <w:szCs w:val="24"/>
            <w:shd w:val="clear" w:color="auto" w:fill="FFFFFF"/>
          </w:rPr>
          <w:delText>”</w:delText>
        </w:r>
      </w:del>
      <w:r w:rsidR="006E2DD6" w:rsidRPr="00977062">
        <w:rPr>
          <w:rFonts w:cs="Times New Roman"/>
          <w:szCs w:val="24"/>
        </w:rPr>
        <w:t>(1)</w:t>
      </w:r>
      <w:r w:rsidR="006E2DD6" w:rsidRPr="00977062">
        <w:rPr>
          <w:rFonts w:cs="Times New Roman"/>
          <w:color w:val="202020"/>
          <w:szCs w:val="24"/>
          <w:shd w:val="clear" w:color="auto" w:fill="FFFFFF"/>
        </w:rPr>
        <w:t xml:space="preserve"> Raudteeliiklusregister koosneb:</w:t>
      </w:r>
      <w:r w:rsidR="006E2DD6" w:rsidRPr="00977062">
        <w:rPr>
          <w:rFonts w:cs="Times New Roman"/>
          <w:color w:val="202020"/>
          <w:szCs w:val="24"/>
        </w:rPr>
        <w:br/>
      </w:r>
      <w:r w:rsidR="006E2DD6" w:rsidRPr="00977062">
        <w:rPr>
          <w:rFonts w:cs="Times New Roman"/>
          <w:color w:val="0061AA"/>
          <w:szCs w:val="24"/>
          <w:bdr w:val="none" w:sz="0" w:space="0" w:color="auto" w:frame="1"/>
          <w:shd w:val="clear" w:color="auto" w:fill="FFFFFF"/>
        </w:rPr>
        <w:t>  </w:t>
      </w:r>
      <w:r w:rsidR="006E2DD6" w:rsidRPr="00977062">
        <w:rPr>
          <w:rFonts w:cs="Times New Roman"/>
          <w:color w:val="202020"/>
          <w:szCs w:val="24"/>
          <w:shd w:val="clear" w:color="auto" w:fill="FFFFFF"/>
        </w:rPr>
        <w:t>1)</w:t>
      </w:r>
      <w:r w:rsidR="006E2DD6" w:rsidRPr="00977062">
        <w:rPr>
          <w:rStyle w:val="tyhik"/>
          <w:rFonts w:cs="Times New Roman"/>
          <w:color w:val="202020"/>
          <w:szCs w:val="24"/>
          <w:bdr w:val="none" w:sz="0" w:space="0" w:color="auto" w:frame="1"/>
          <w:shd w:val="clear" w:color="auto" w:fill="FFFFFF"/>
        </w:rPr>
        <w:t> </w:t>
      </w:r>
      <w:r w:rsidR="006E2DD6" w:rsidRPr="00977062">
        <w:rPr>
          <w:rFonts w:cs="Times New Roman"/>
          <w:color w:val="202020"/>
          <w:szCs w:val="24"/>
          <w:shd w:val="clear" w:color="auto" w:fill="FFFFFF"/>
        </w:rPr>
        <w:t>vedurijuhilubade ja sertifikaatide andmebaasist;</w:t>
      </w:r>
      <w:r w:rsidR="006E2DD6" w:rsidRPr="00977062">
        <w:rPr>
          <w:rFonts w:cs="Times New Roman"/>
          <w:color w:val="202020"/>
          <w:szCs w:val="24"/>
        </w:rPr>
        <w:br/>
      </w:r>
      <w:r w:rsidR="006E2DD6" w:rsidRPr="00977062">
        <w:rPr>
          <w:rFonts w:cs="Times New Roman"/>
          <w:color w:val="0061AA"/>
          <w:szCs w:val="24"/>
          <w:bdr w:val="none" w:sz="0" w:space="0" w:color="auto" w:frame="1"/>
          <w:shd w:val="clear" w:color="auto" w:fill="FFFFFF"/>
        </w:rPr>
        <w:t>  </w:t>
      </w:r>
      <w:r w:rsidR="006E2DD6" w:rsidRPr="00977062">
        <w:rPr>
          <w:rFonts w:cs="Times New Roman"/>
          <w:color w:val="202020"/>
          <w:szCs w:val="24"/>
          <w:shd w:val="clear" w:color="auto" w:fill="FFFFFF"/>
        </w:rPr>
        <w:t>2)</w:t>
      </w:r>
      <w:r w:rsidR="006E2DD6" w:rsidRPr="00977062">
        <w:rPr>
          <w:rStyle w:val="tyhik"/>
          <w:rFonts w:cs="Times New Roman"/>
          <w:color w:val="202020"/>
          <w:szCs w:val="24"/>
          <w:bdr w:val="none" w:sz="0" w:space="0" w:color="auto" w:frame="1"/>
          <w:shd w:val="clear" w:color="auto" w:fill="FFFFFF"/>
        </w:rPr>
        <w:t> </w:t>
      </w:r>
      <w:r w:rsidR="00A25D44">
        <w:rPr>
          <w:rFonts w:cs="Times New Roman"/>
          <w:color w:val="202020"/>
          <w:szCs w:val="24"/>
          <w:shd w:val="clear" w:color="auto" w:fill="FFFFFF"/>
        </w:rPr>
        <w:t>Te</w:t>
      </w:r>
      <w:r w:rsidR="006E2DD6" w:rsidRPr="00977062">
        <w:rPr>
          <w:rFonts w:cs="Times New Roman"/>
          <w:color w:val="202020"/>
          <w:szCs w:val="24"/>
          <w:shd w:val="clear" w:color="auto" w:fill="FFFFFF"/>
        </w:rPr>
        <w:t>gutsemise ohutustunnistuste ja ohutuslubade andmebaasist</w:t>
      </w:r>
      <w:r w:rsidR="77A1A6FC" w:rsidRPr="00977062">
        <w:rPr>
          <w:rFonts w:cs="Times New Roman"/>
          <w:color w:val="202020"/>
          <w:szCs w:val="24"/>
          <w:shd w:val="clear" w:color="auto" w:fill="FFFFFF"/>
        </w:rPr>
        <w:t>;</w:t>
      </w:r>
    </w:p>
    <w:p w14:paraId="5DA9ADFF" w14:textId="6A31040B" w:rsidR="006E2DD6" w:rsidRPr="00977062" w:rsidRDefault="006E2DD6" w:rsidP="000907BB">
      <w:pPr>
        <w:spacing w:after="0" w:line="240" w:lineRule="auto"/>
        <w:jc w:val="both"/>
        <w:rPr>
          <w:rFonts w:cs="Times New Roman"/>
          <w:color w:val="202020"/>
          <w:szCs w:val="24"/>
        </w:rPr>
      </w:pPr>
      <w:r w:rsidRPr="00977062">
        <w:rPr>
          <w:rFonts w:cs="Times New Roman"/>
          <w:color w:val="202020"/>
          <w:szCs w:val="24"/>
          <w:shd w:val="clear" w:color="auto" w:fill="FFFFFF"/>
        </w:rPr>
        <w:t xml:space="preserve">  3) </w:t>
      </w:r>
      <w:r w:rsidRPr="00977062">
        <w:rPr>
          <w:rFonts w:cs="Times New Roman"/>
          <w:color w:val="202020"/>
          <w:szCs w:val="24"/>
        </w:rPr>
        <w:t>raudteerajatise registrikood</w:t>
      </w:r>
      <w:r w:rsidR="58293D70" w:rsidRPr="00977062">
        <w:rPr>
          <w:rFonts w:cs="Times New Roman"/>
          <w:color w:val="202020"/>
          <w:szCs w:val="24"/>
        </w:rPr>
        <w:t>ist</w:t>
      </w:r>
      <w:r w:rsidRPr="00977062">
        <w:rPr>
          <w:rFonts w:cs="Times New Roman"/>
          <w:color w:val="202020"/>
          <w:szCs w:val="24"/>
        </w:rPr>
        <w:t>;</w:t>
      </w:r>
    </w:p>
    <w:p w14:paraId="180FE5AD" w14:textId="262CAA27" w:rsidR="006E2DD6" w:rsidRPr="00977062" w:rsidRDefault="006E2DD6" w:rsidP="000907BB">
      <w:pPr>
        <w:pStyle w:val="Normaallaadveeb"/>
        <w:shd w:val="clear" w:color="auto" w:fill="FFFFFF" w:themeFill="background1"/>
        <w:spacing w:before="0" w:beforeAutospacing="0" w:after="0" w:afterAutospacing="0"/>
        <w:jc w:val="both"/>
        <w:rPr>
          <w:strike/>
          <w:color w:val="202020"/>
        </w:rPr>
      </w:pPr>
      <w:r w:rsidRPr="00977062">
        <w:rPr>
          <w:color w:val="202020"/>
        </w:rPr>
        <w:t xml:space="preserve">  4) Tarbijakaitse ja Tehnilise Järelevalve Ameti tehtud ettekirjutuste andme</w:t>
      </w:r>
      <w:r w:rsidR="7EAE779C" w:rsidRPr="00977062">
        <w:rPr>
          <w:color w:val="202020"/>
        </w:rPr>
        <w:t>test</w:t>
      </w:r>
      <w:r w:rsidR="3DA9AEE8" w:rsidRPr="00977062">
        <w:rPr>
          <w:color w:val="202020"/>
        </w:rPr>
        <w:t>;</w:t>
      </w:r>
    </w:p>
    <w:p w14:paraId="1EF43E44" w14:textId="69FACC0F" w:rsidR="006E2DD6" w:rsidRPr="00977062" w:rsidRDefault="006E2DD6" w:rsidP="000907BB">
      <w:pPr>
        <w:spacing w:after="0" w:line="240" w:lineRule="auto"/>
        <w:jc w:val="both"/>
        <w:rPr>
          <w:rFonts w:cs="Times New Roman"/>
          <w:color w:val="202020"/>
          <w:szCs w:val="24"/>
          <w:shd w:val="clear" w:color="auto" w:fill="FFFFFF"/>
        </w:rPr>
      </w:pPr>
      <w:r w:rsidRPr="00977062">
        <w:rPr>
          <w:rFonts w:cs="Times New Roman"/>
          <w:color w:val="202020"/>
          <w:szCs w:val="24"/>
          <w:shd w:val="clear" w:color="auto" w:fill="FFFFFF"/>
        </w:rPr>
        <w:t xml:space="preserve">  5) </w:t>
      </w:r>
      <w:r w:rsidR="00BA75C0">
        <w:rPr>
          <w:rFonts w:cs="Times New Roman"/>
          <w:color w:val="202020"/>
          <w:szCs w:val="24"/>
        </w:rPr>
        <w:t>Euroopa raudteeveeremi numbrist</w:t>
      </w:r>
      <w:r w:rsidR="3DB78FF4" w:rsidRPr="00977062">
        <w:rPr>
          <w:rFonts w:cs="Times New Roman"/>
          <w:color w:val="202020"/>
          <w:szCs w:val="24"/>
        </w:rPr>
        <w:t>.</w:t>
      </w:r>
      <w:r w:rsidRPr="00977062">
        <w:rPr>
          <w:rFonts w:cs="Times New Roman"/>
          <w:color w:val="202020"/>
          <w:szCs w:val="24"/>
          <w:shd w:val="clear" w:color="auto" w:fill="FFFFFF"/>
        </w:rPr>
        <w:t>”;</w:t>
      </w:r>
    </w:p>
    <w:p w14:paraId="183D8D25" w14:textId="77777777" w:rsidR="006E2DD6" w:rsidRPr="00977062" w:rsidRDefault="006E2DD6" w:rsidP="000907BB">
      <w:pPr>
        <w:spacing w:after="0" w:line="240" w:lineRule="auto"/>
        <w:jc w:val="both"/>
        <w:rPr>
          <w:rFonts w:cs="Times New Roman"/>
          <w:color w:val="202020"/>
          <w:szCs w:val="24"/>
          <w:shd w:val="clear" w:color="auto" w:fill="FFFFFF"/>
        </w:rPr>
      </w:pPr>
    </w:p>
    <w:p w14:paraId="048B46CE" w14:textId="0C652C44" w:rsidR="006E2DD6" w:rsidRPr="00977062" w:rsidRDefault="00977062" w:rsidP="000907BB">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3</w:t>
      </w:r>
      <w:r w:rsidR="00A25D44">
        <w:rPr>
          <w:rFonts w:cs="Times New Roman"/>
          <w:b/>
          <w:bCs/>
          <w:color w:val="202020"/>
          <w:szCs w:val="24"/>
          <w:shd w:val="clear" w:color="auto" w:fill="FFFFFF"/>
        </w:rPr>
        <w:t>1</w:t>
      </w:r>
      <w:r w:rsidR="006E2DD6" w:rsidRPr="00977062">
        <w:rPr>
          <w:rFonts w:cs="Times New Roman"/>
          <w:b/>
          <w:bCs/>
          <w:color w:val="202020"/>
          <w:szCs w:val="24"/>
          <w:shd w:val="clear" w:color="auto" w:fill="FFFFFF"/>
        </w:rPr>
        <w:t>)</w:t>
      </w:r>
      <w:r w:rsidR="006E2DD6" w:rsidRPr="00977062">
        <w:rPr>
          <w:rFonts w:cs="Times New Roman"/>
          <w:color w:val="202020"/>
          <w:szCs w:val="24"/>
          <w:shd w:val="clear" w:color="auto" w:fill="FFFFFF"/>
        </w:rPr>
        <w:t xml:space="preserve"> paragrahvi 138 lõi</w:t>
      </w:r>
      <w:r w:rsidR="00285314" w:rsidRPr="00977062">
        <w:rPr>
          <w:rFonts w:cs="Times New Roman"/>
          <w:color w:val="202020"/>
          <w:szCs w:val="24"/>
          <w:shd w:val="clear" w:color="auto" w:fill="FFFFFF"/>
        </w:rPr>
        <w:t>g</w:t>
      </w:r>
      <w:r w:rsidR="006E2DD6" w:rsidRPr="00977062">
        <w:rPr>
          <w:rFonts w:cs="Times New Roman"/>
          <w:color w:val="202020"/>
          <w:szCs w:val="24"/>
          <w:shd w:val="clear" w:color="auto" w:fill="FFFFFF"/>
        </w:rPr>
        <w:t>e 3 tunnistatakse kehtetuks;</w:t>
      </w:r>
    </w:p>
    <w:p w14:paraId="22C3EB18" w14:textId="77777777" w:rsidR="0072562F" w:rsidRPr="00977062" w:rsidRDefault="0072562F" w:rsidP="000907BB">
      <w:pPr>
        <w:spacing w:after="0" w:line="240" w:lineRule="auto"/>
        <w:jc w:val="both"/>
        <w:rPr>
          <w:rFonts w:cs="Times New Roman"/>
          <w:color w:val="202020"/>
          <w:szCs w:val="24"/>
          <w:shd w:val="clear" w:color="auto" w:fill="FFFFFF"/>
        </w:rPr>
      </w:pPr>
    </w:p>
    <w:p w14:paraId="27BE5C44" w14:textId="6ADFF489" w:rsidR="0072562F" w:rsidRPr="00977062" w:rsidRDefault="00C637D8" w:rsidP="000907BB">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3</w:t>
      </w:r>
      <w:r w:rsidR="00A25D44">
        <w:rPr>
          <w:rFonts w:cs="Times New Roman"/>
          <w:b/>
          <w:bCs/>
          <w:color w:val="202020"/>
          <w:szCs w:val="24"/>
          <w:shd w:val="clear" w:color="auto" w:fill="FFFFFF"/>
        </w:rPr>
        <w:t>2</w:t>
      </w:r>
      <w:r w:rsidR="0072562F" w:rsidRPr="00977062">
        <w:rPr>
          <w:rFonts w:cs="Times New Roman"/>
          <w:b/>
          <w:bCs/>
          <w:color w:val="202020"/>
          <w:szCs w:val="24"/>
          <w:shd w:val="clear" w:color="auto" w:fill="FFFFFF"/>
        </w:rPr>
        <w:t>)</w:t>
      </w:r>
      <w:r w:rsidR="0072562F" w:rsidRPr="00977062">
        <w:rPr>
          <w:rFonts w:cs="Times New Roman"/>
          <w:color w:val="202020"/>
          <w:szCs w:val="24"/>
          <w:shd w:val="clear" w:color="auto" w:fill="FFFFFF"/>
        </w:rPr>
        <w:t xml:space="preserve"> paragrahv</w:t>
      </w:r>
      <w:r w:rsidR="004A53F3" w:rsidRPr="00977062">
        <w:rPr>
          <w:rFonts w:cs="Times New Roman"/>
          <w:color w:val="202020"/>
          <w:szCs w:val="24"/>
          <w:shd w:val="clear" w:color="auto" w:fill="FFFFFF"/>
        </w:rPr>
        <w:t>i</w:t>
      </w:r>
      <w:r w:rsidR="0072562F" w:rsidRPr="00977062">
        <w:rPr>
          <w:rFonts w:cs="Times New Roman"/>
          <w:color w:val="202020"/>
          <w:szCs w:val="24"/>
          <w:shd w:val="clear" w:color="auto" w:fill="FFFFFF"/>
        </w:rPr>
        <w:t xml:space="preserve"> 138 lõige 5 muudetakse ja sõnastatakse järgmiselt: </w:t>
      </w:r>
    </w:p>
    <w:p w14:paraId="684B8B31" w14:textId="77777777" w:rsidR="0072562F" w:rsidRPr="00977062" w:rsidRDefault="0072562F" w:rsidP="000907BB">
      <w:pPr>
        <w:spacing w:after="0" w:line="240" w:lineRule="auto"/>
        <w:jc w:val="both"/>
        <w:rPr>
          <w:rFonts w:cs="Times New Roman"/>
          <w:color w:val="202020"/>
          <w:szCs w:val="24"/>
          <w:shd w:val="clear" w:color="auto" w:fill="FFFFFF"/>
        </w:rPr>
      </w:pPr>
    </w:p>
    <w:p w14:paraId="031B21E0" w14:textId="6131282B" w:rsidR="0072562F" w:rsidRPr="00977062" w:rsidRDefault="00837CB7" w:rsidP="000907BB">
      <w:pPr>
        <w:spacing w:after="0" w:line="240" w:lineRule="auto"/>
        <w:jc w:val="both"/>
        <w:rPr>
          <w:rFonts w:cs="Times New Roman"/>
          <w:color w:val="202020"/>
          <w:szCs w:val="24"/>
          <w:shd w:val="clear" w:color="auto" w:fill="FFFFFF"/>
        </w:rPr>
      </w:pPr>
      <w:ins w:id="80" w:author="Kärt Voor" w:date="2024-12-03T07:26:00Z">
        <w:r>
          <w:rPr>
            <w:rFonts w:cs="Times New Roman"/>
            <w:color w:val="202020"/>
            <w:szCs w:val="24"/>
            <w:shd w:val="clear" w:color="auto" w:fill="FFFFFF"/>
          </w:rPr>
          <w:t>„</w:t>
        </w:r>
      </w:ins>
      <w:del w:id="81" w:author="Kärt Voor" w:date="2024-12-03T07:26:00Z">
        <w:r w:rsidR="0072562F" w:rsidRPr="00977062" w:rsidDel="00837CB7">
          <w:rPr>
            <w:rFonts w:cs="Times New Roman"/>
            <w:color w:val="202020"/>
            <w:szCs w:val="24"/>
            <w:shd w:val="clear" w:color="auto" w:fill="FFFFFF"/>
          </w:rPr>
          <w:delText>”</w:delText>
        </w:r>
      </w:del>
      <w:r w:rsidR="0072562F" w:rsidRPr="00977062">
        <w:rPr>
          <w:rFonts w:cs="Times New Roman"/>
          <w:szCs w:val="24"/>
        </w:rPr>
        <w:t>(5)</w:t>
      </w:r>
      <w:r w:rsidR="0072562F" w:rsidRPr="00977062">
        <w:rPr>
          <w:rFonts w:cs="Times New Roman"/>
          <w:color w:val="202020"/>
          <w:szCs w:val="24"/>
          <w:shd w:val="clear" w:color="auto" w:fill="FFFFFF"/>
        </w:rPr>
        <w:t xml:space="preserve"> Tegutsemise ohutustunnistuste ja ohutuslubade andmebaasi kantakse raudtee-ettevõtjale väljaantud tunnistuse ja loa andmed.”;</w:t>
      </w:r>
    </w:p>
    <w:p w14:paraId="485F12F7" w14:textId="77777777" w:rsidR="004F44AB" w:rsidRPr="00977062" w:rsidRDefault="004F44AB" w:rsidP="000907BB">
      <w:pPr>
        <w:spacing w:after="0" w:line="240" w:lineRule="auto"/>
        <w:jc w:val="both"/>
        <w:rPr>
          <w:rFonts w:cs="Times New Roman"/>
          <w:color w:val="202020"/>
          <w:szCs w:val="24"/>
          <w:shd w:val="clear" w:color="auto" w:fill="FFFFFF"/>
        </w:rPr>
      </w:pPr>
    </w:p>
    <w:p w14:paraId="13716B15" w14:textId="72F0E092" w:rsidR="00866CE0" w:rsidRPr="00977062" w:rsidRDefault="00F11825" w:rsidP="00866CE0">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3</w:t>
      </w:r>
      <w:r w:rsidR="00A25D44">
        <w:rPr>
          <w:rFonts w:cs="Times New Roman"/>
          <w:b/>
          <w:bCs/>
          <w:color w:val="202020"/>
          <w:szCs w:val="24"/>
          <w:shd w:val="clear" w:color="auto" w:fill="FFFFFF"/>
        </w:rPr>
        <w:t>3</w:t>
      </w:r>
      <w:r w:rsidRPr="00977062">
        <w:rPr>
          <w:rFonts w:cs="Times New Roman"/>
          <w:b/>
          <w:bCs/>
          <w:color w:val="202020"/>
          <w:szCs w:val="24"/>
          <w:shd w:val="clear" w:color="auto" w:fill="FFFFFF"/>
        </w:rPr>
        <w:t xml:space="preserve">) </w:t>
      </w:r>
      <w:r w:rsidR="00866CE0" w:rsidRPr="00977062">
        <w:rPr>
          <w:rFonts w:cs="Times New Roman"/>
          <w:color w:val="202020"/>
          <w:szCs w:val="24"/>
          <w:shd w:val="clear" w:color="auto" w:fill="FFFFFF"/>
        </w:rPr>
        <w:t xml:space="preserve">paragrahvi 139 lõige 1 </w:t>
      </w:r>
      <w:bookmarkStart w:id="82" w:name="_Hlk178688505"/>
      <w:r w:rsidR="00112C10">
        <w:rPr>
          <w:rFonts w:cs="Times New Roman"/>
          <w:color w:val="202020"/>
          <w:szCs w:val="24"/>
          <w:shd w:val="clear" w:color="auto" w:fill="FFFFFF"/>
        </w:rPr>
        <w:t xml:space="preserve">ja lõike 4 punkt 2 </w:t>
      </w:r>
      <w:r w:rsidR="00866CE0" w:rsidRPr="00977062">
        <w:rPr>
          <w:rFonts w:cs="Times New Roman"/>
          <w:color w:val="202020"/>
          <w:szCs w:val="24"/>
          <w:shd w:val="clear" w:color="auto" w:fill="FFFFFF"/>
        </w:rPr>
        <w:t xml:space="preserve">tunnistatakse kehtetuks; </w:t>
      </w:r>
      <w:bookmarkEnd w:id="82"/>
    </w:p>
    <w:p w14:paraId="5EE575EF" w14:textId="77777777" w:rsidR="00280102" w:rsidRPr="00977062" w:rsidRDefault="00280102" w:rsidP="00866CE0">
      <w:pPr>
        <w:spacing w:after="0" w:line="240" w:lineRule="auto"/>
        <w:jc w:val="both"/>
        <w:rPr>
          <w:rFonts w:cs="Times New Roman"/>
          <w:color w:val="000000" w:themeColor="text1"/>
          <w:szCs w:val="24"/>
        </w:rPr>
      </w:pPr>
    </w:p>
    <w:p w14:paraId="6F537CC2" w14:textId="0AB6440D" w:rsidR="00280102" w:rsidRPr="00977062" w:rsidRDefault="00280102" w:rsidP="00866CE0">
      <w:pPr>
        <w:spacing w:after="0" w:line="240" w:lineRule="auto"/>
        <w:jc w:val="both"/>
        <w:rPr>
          <w:rFonts w:cs="Times New Roman"/>
          <w:szCs w:val="24"/>
        </w:rPr>
      </w:pPr>
      <w:commentRangeStart w:id="83"/>
      <w:r w:rsidRPr="00977062">
        <w:rPr>
          <w:rFonts w:cs="Times New Roman"/>
          <w:b/>
          <w:bCs/>
          <w:color w:val="000000" w:themeColor="text1"/>
          <w:szCs w:val="24"/>
        </w:rPr>
        <w:t>3</w:t>
      </w:r>
      <w:r w:rsidR="00977062" w:rsidRPr="00977062">
        <w:rPr>
          <w:rFonts w:cs="Times New Roman"/>
          <w:b/>
          <w:bCs/>
          <w:color w:val="000000" w:themeColor="text1"/>
          <w:szCs w:val="24"/>
        </w:rPr>
        <w:t>4</w:t>
      </w:r>
      <w:r w:rsidRPr="00977062">
        <w:rPr>
          <w:rFonts w:cs="Times New Roman"/>
          <w:b/>
          <w:bCs/>
          <w:color w:val="000000" w:themeColor="text1"/>
          <w:szCs w:val="24"/>
        </w:rPr>
        <w:t>)</w:t>
      </w:r>
      <w:r w:rsidRPr="00977062">
        <w:rPr>
          <w:rFonts w:cs="Times New Roman"/>
          <w:color w:val="000000" w:themeColor="text1"/>
          <w:szCs w:val="24"/>
        </w:rPr>
        <w:t xml:space="preserve"> paragrahvi </w:t>
      </w:r>
      <w:r w:rsidR="00BA03ED" w:rsidRPr="00977062">
        <w:rPr>
          <w:rFonts w:cs="Times New Roman"/>
          <w:color w:val="000000" w:themeColor="text1"/>
          <w:szCs w:val="24"/>
        </w:rPr>
        <w:t>140</w:t>
      </w:r>
      <w:r w:rsidRPr="00977062">
        <w:rPr>
          <w:rFonts w:cs="Times New Roman"/>
          <w:color w:val="000000" w:themeColor="text1"/>
          <w:szCs w:val="24"/>
        </w:rPr>
        <w:t xml:space="preserve"> lõike 1 </w:t>
      </w:r>
      <w:r w:rsidR="00BA03ED" w:rsidRPr="00977062">
        <w:rPr>
          <w:rFonts w:cs="Times New Roman"/>
          <w:color w:val="000000" w:themeColor="text1"/>
          <w:szCs w:val="24"/>
        </w:rPr>
        <w:t xml:space="preserve">punktist 1 </w:t>
      </w:r>
      <w:r w:rsidRPr="00977062">
        <w:rPr>
          <w:rFonts w:cs="Times New Roman"/>
          <w:color w:val="000000" w:themeColor="text1"/>
          <w:szCs w:val="24"/>
        </w:rPr>
        <w:t>jäetakse välja </w:t>
      </w:r>
      <w:r w:rsidR="00BA03ED" w:rsidRPr="00977062">
        <w:rPr>
          <w:rFonts w:cs="Times New Roman"/>
          <w:b/>
          <w:bCs/>
          <w:color w:val="000000" w:themeColor="text1"/>
          <w:szCs w:val="24"/>
        </w:rPr>
        <w:t>t</w:t>
      </w:r>
      <w:r w:rsidR="00BA03ED" w:rsidRPr="00977062">
        <w:rPr>
          <w:rFonts w:cs="Times New Roman"/>
          <w:color w:val="000000" w:themeColor="text1"/>
          <w:szCs w:val="24"/>
        </w:rPr>
        <w:t>ekstiosa</w:t>
      </w:r>
      <w:r w:rsidRPr="00977062">
        <w:rPr>
          <w:rFonts w:cs="Times New Roman"/>
          <w:color w:val="000000" w:themeColor="text1"/>
          <w:szCs w:val="24"/>
        </w:rPr>
        <w:t> „</w:t>
      </w:r>
      <w:r w:rsidR="00BA03ED" w:rsidRPr="00977062">
        <w:rPr>
          <w:rFonts w:cs="Times New Roman"/>
          <w:color w:val="000000" w:themeColor="text1"/>
          <w:szCs w:val="24"/>
        </w:rPr>
        <w:t>või raudteeveeremi</w:t>
      </w:r>
      <w:r w:rsidR="00BA03ED" w:rsidRPr="00977062">
        <w:rPr>
          <w:rFonts w:cs="Times New Roman"/>
          <w:szCs w:val="24"/>
        </w:rPr>
        <w:t>”;</w:t>
      </w:r>
      <w:commentRangeEnd w:id="83"/>
      <w:r w:rsidR="00C737F5">
        <w:rPr>
          <w:rStyle w:val="Kommentaariviide"/>
        </w:rPr>
        <w:commentReference w:id="83"/>
      </w:r>
    </w:p>
    <w:p w14:paraId="64750E53" w14:textId="77777777" w:rsidR="00BA03ED" w:rsidRPr="00977062" w:rsidRDefault="00BA03ED" w:rsidP="00866CE0">
      <w:pPr>
        <w:spacing w:after="0" w:line="240" w:lineRule="auto"/>
        <w:jc w:val="both"/>
        <w:rPr>
          <w:rFonts w:cs="Times New Roman"/>
          <w:szCs w:val="24"/>
        </w:rPr>
      </w:pPr>
    </w:p>
    <w:p w14:paraId="3B8CF226" w14:textId="0D5D503D" w:rsidR="00BA03ED" w:rsidRPr="00977062" w:rsidRDefault="00BA03ED" w:rsidP="00866CE0">
      <w:pPr>
        <w:spacing w:after="0" w:line="240" w:lineRule="auto"/>
        <w:jc w:val="both"/>
        <w:rPr>
          <w:rFonts w:cs="Times New Roman"/>
          <w:szCs w:val="24"/>
        </w:rPr>
      </w:pPr>
      <w:r w:rsidRPr="00977062">
        <w:rPr>
          <w:rFonts w:cs="Times New Roman"/>
          <w:b/>
          <w:bCs/>
          <w:szCs w:val="24"/>
        </w:rPr>
        <w:t>3</w:t>
      </w:r>
      <w:r w:rsidR="00977062" w:rsidRPr="00977062">
        <w:rPr>
          <w:rFonts w:cs="Times New Roman"/>
          <w:b/>
          <w:bCs/>
          <w:szCs w:val="24"/>
        </w:rPr>
        <w:t>5</w:t>
      </w:r>
      <w:r w:rsidRPr="00977062">
        <w:rPr>
          <w:rFonts w:cs="Times New Roman"/>
          <w:b/>
          <w:bCs/>
          <w:szCs w:val="24"/>
        </w:rPr>
        <w:t>)</w:t>
      </w:r>
      <w:r w:rsidRPr="00977062">
        <w:rPr>
          <w:rFonts w:cs="Times New Roman"/>
          <w:szCs w:val="24"/>
        </w:rPr>
        <w:t xml:space="preserve"> paragrahvi </w:t>
      </w:r>
      <w:bookmarkStart w:id="84" w:name="_Hlk178690819"/>
      <w:r w:rsidRPr="00977062">
        <w:rPr>
          <w:rFonts w:cs="Times New Roman"/>
          <w:szCs w:val="24"/>
        </w:rPr>
        <w:t>140 lõike 1 punkt 2 tunnistatakse kehtetuks</w:t>
      </w:r>
      <w:bookmarkEnd w:id="84"/>
      <w:r w:rsidRPr="00977062">
        <w:rPr>
          <w:rFonts w:cs="Times New Roman"/>
          <w:szCs w:val="24"/>
        </w:rPr>
        <w:t>;</w:t>
      </w:r>
    </w:p>
    <w:p w14:paraId="5674A281" w14:textId="77777777" w:rsidR="00BA03ED" w:rsidRPr="00977062" w:rsidRDefault="00BA03ED" w:rsidP="00866CE0">
      <w:pPr>
        <w:spacing w:after="0" w:line="240" w:lineRule="auto"/>
        <w:jc w:val="both"/>
        <w:rPr>
          <w:rFonts w:cs="Times New Roman"/>
          <w:szCs w:val="24"/>
        </w:rPr>
      </w:pPr>
    </w:p>
    <w:p w14:paraId="304FFB86" w14:textId="4FDBD966" w:rsidR="00BA03ED" w:rsidRPr="00977062" w:rsidRDefault="00BA03ED" w:rsidP="00BA03ED">
      <w:pPr>
        <w:spacing w:after="0" w:line="240" w:lineRule="auto"/>
        <w:jc w:val="both"/>
        <w:rPr>
          <w:rFonts w:cs="Times New Roman"/>
          <w:szCs w:val="24"/>
        </w:rPr>
      </w:pPr>
      <w:r w:rsidRPr="00977062">
        <w:rPr>
          <w:rFonts w:cs="Times New Roman"/>
          <w:b/>
          <w:bCs/>
          <w:szCs w:val="24"/>
        </w:rPr>
        <w:t>3</w:t>
      </w:r>
      <w:r w:rsidR="00977062" w:rsidRPr="00977062">
        <w:rPr>
          <w:rFonts w:cs="Times New Roman"/>
          <w:b/>
          <w:bCs/>
          <w:szCs w:val="24"/>
        </w:rPr>
        <w:t>6</w:t>
      </w:r>
      <w:r w:rsidRPr="00977062">
        <w:rPr>
          <w:rFonts w:cs="Times New Roman"/>
          <w:b/>
          <w:bCs/>
          <w:szCs w:val="24"/>
        </w:rPr>
        <w:t>)</w:t>
      </w:r>
      <w:r w:rsidRPr="00977062">
        <w:rPr>
          <w:rFonts w:cs="Times New Roman"/>
          <w:szCs w:val="24"/>
        </w:rPr>
        <w:t xml:space="preserve"> </w:t>
      </w:r>
      <w:r w:rsidRPr="00977062">
        <w:rPr>
          <w:rFonts w:cs="Times New Roman"/>
          <w:color w:val="000000" w:themeColor="text1"/>
          <w:szCs w:val="24"/>
        </w:rPr>
        <w:t xml:space="preserve">paragrahvi 141 lõike 1 punktist 1 </w:t>
      </w:r>
      <w:bookmarkStart w:id="85" w:name="_Hlk178690708"/>
      <w:r w:rsidRPr="00977062">
        <w:rPr>
          <w:rFonts w:cs="Times New Roman"/>
          <w:color w:val="000000" w:themeColor="text1"/>
          <w:szCs w:val="24"/>
        </w:rPr>
        <w:t>jäetakse välja </w:t>
      </w:r>
      <w:r w:rsidRPr="00977062">
        <w:rPr>
          <w:rFonts w:cs="Times New Roman"/>
          <w:b/>
          <w:bCs/>
          <w:color w:val="000000" w:themeColor="text1"/>
          <w:szCs w:val="24"/>
        </w:rPr>
        <w:t>t</w:t>
      </w:r>
      <w:r w:rsidRPr="00977062">
        <w:rPr>
          <w:rFonts w:cs="Times New Roman"/>
          <w:color w:val="000000" w:themeColor="text1"/>
          <w:szCs w:val="24"/>
        </w:rPr>
        <w:t>ekstiosa „või raudteeveerem</w:t>
      </w:r>
      <w:bookmarkStart w:id="86" w:name="_Hlk178690721"/>
      <w:bookmarkEnd w:id="85"/>
      <w:r w:rsidRPr="00977062">
        <w:rPr>
          <w:rFonts w:cs="Times New Roman"/>
          <w:szCs w:val="24"/>
        </w:rPr>
        <w:t>”</w:t>
      </w:r>
      <w:bookmarkEnd w:id="86"/>
      <w:r w:rsidRPr="00977062">
        <w:rPr>
          <w:rFonts w:cs="Times New Roman"/>
          <w:szCs w:val="24"/>
        </w:rPr>
        <w:t>;</w:t>
      </w:r>
    </w:p>
    <w:p w14:paraId="46AC28B1" w14:textId="77777777" w:rsidR="00BA03ED" w:rsidRPr="00977062" w:rsidRDefault="00BA03ED" w:rsidP="00BA03ED">
      <w:pPr>
        <w:spacing w:after="0" w:line="240" w:lineRule="auto"/>
        <w:jc w:val="both"/>
        <w:rPr>
          <w:rFonts w:cs="Times New Roman"/>
          <w:szCs w:val="24"/>
        </w:rPr>
      </w:pPr>
    </w:p>
    <w:p w14:paraId="24563155" w14:textId="40300275" w:rsidR="00BA03ED" w:rsidRPr="00977062" w:rsidRDefault="00BA03ED" w:rsidP="00BA03ED">
      <w:pPr>
        <w:spacing w:after="0" w:line="240" w:lineRule="auto"/>
        <w:jc w:val="both"/>
        <w:rPr>
          <w:rFonts w:cs="Times New Roman"/>
          <w:szCs w:val="24"/>
        </w:rPr>
      </w:pPr>
      <w:r w:rsidRPr="00977062">
        <w:rPr>
          <w:rFonts w:cs="Times New Roman"/>
          <w:b/>
          <w:bCs/>
          <w:szCs w:val="24"/>
        </w:rPr>
        <w:t>3</w:t>
      </w:r>
      <w:r w:rsidR="00977062" w:rsidRPr="00977062">
        <w:rPr>
          <w:rFonts w:cs="Times New Roman"/>
          <w:b/>
          <w:bCs/>
          <w:szCs w:val="24"/>
        </w:rPr>
        <w:t>7</w:t>
      </w:r>
      <w:r w:rsidRPr="00977062">
        <w:rPr>
          <w:rFonts w:cs="Times New Roman"/>
          <w:b/>
          <w:bCs/>
          <w:szCs w:val="24"/>
        </w:rPr>
        <w:t>)</w:t>
      </w:r>
      <w:r w:rsidRPr="00977062">
        <w:rPr>
          <w:rFonts w:cs="Times New Roman"/>
          <w:szCs w:val="24"/>
        </w:rPr>
        <w:t xml:space="preserve"> </w:t>
      </w:r>
      <w:r w:rsidRPr="00977062">
        <w:rPr>
          <w:rFonts w:cs="Times New Roman"/>
          <w:color w:val="000000" w:themeColor="text1"/>
          <w:szCs w:val="24"/>
        </w:rPr>
        <w:t>paragrahvi 141 lõike 2 punktist 1 jäetakse välja </w:t>
      </w:r>
      <w:r w:rsidRPr="00977062">
        <w:rPr>
          <w:rFonts w:cs="Times New Roman"/>
          <w:b/>
          <w:bCs/>
          <w:color w:val="000000" w:themeColor="text1"/>
          <w:szCs w:val="24"/>
        </w:rPr>
        <w:t>t</w:t>
      </w:r>
      <w:r w:rsidRPr="00977062">
        <w:rPr>
          <w:rFonts w:cs="Times New Roman"/>
          <w:color w:val="000000" w:themeColor="text1"/>
          <w:szCs w:val="24"/>
        </w:rPr>
        <w:t>ekstiosa „või raudteeveeremi</w:t>
      </w:r>
      <w:r w:rsidRPr="00977062">
        <w:rPr>
          <w:rFonts w:cs="Times New Roman"/>
          <w:szCs w:val="24"/>
        </w:rPr>
        <w:t>”;</w:t>
      </w:r>
    </w:p>
    <w:p w14:paraId="5A3A7938" w14:textId="07710F5C" w:rsidR="00BA03ED" w:rsidRPr="00977062" w:rsidRDefault="00BA03ED" w:rsidP="00866CE0">
      <w:pPr>
        <w:spacing w:after="0" w:line="240" w:lineRule="auto"/>
        <w:jc w:val="both"/>
        <w:rPr>
          <w:rFonts w:cs="Times New Roman"/>
          <w:color w:val="000000" w:themeColor="text1"/>
          <w:szCs w:val="24"/>
        </w:rPr>
      </w:pPr>
    </w:p>
    <w:p w14:paraId="4CA69C0C" w14:textId="0CDB2BA2" w:rsidR="00BA03ED" w:rsidRPr="00977062" w:rsidRDefault="00BA03ED" w:rsidP="00BA03ED">
      <w:pPr>
        <w:spacing w:after="0" w:line="240" w:lineRule="auto"/>
        <w:jc w:val="both"/>
        <w:rPr>
          <w:rFonts w:cs="Times New Roman"/>
          <w:bCs/>
          <w:szCs w:val="24"/>
        </w:rPr>
      </w:pPr>
      <w:r w:rsidRPr="00977062">
        <w:rPr>
          <w:rFonts w:cs="Times New Roman"/>
          <w:b/>
          <w:bCs/>
          <w:color w:val="000000" w:themeColor="text1"/>
          <w:szCs w:val="24"/>
        </w:rPr>
        <w:t>3</w:t>
      </w:r>
      <w:r w:rsidR="00977062" w:rsidRPr="00977062">
        <w:rPr>
          <w:rFonts w:cs="Times New Roman"/>
          <w:b/>
          <w:bCs/>
          <w:color w:val="000000" w:themeColor="text1"/>
          <w:szCs w:val="24"/>
        </w:rPr>
        <w:t>8</w:t>
      </w:r>
      <w:r w:rsidRPr="00977062">
        <w:rPr>
          <w:rFonts w:cs="Times New Roman"/>
          <w:b/>
          <w:bCs/>
          <w:color w:val="000000" w:themeColor="text1"/>
          <w:szCs w:val="24"/>
        </w:rPr>
        <w:t>)</w:t>
      </w:r>
      <w:r w:rsidRPr="00977062">
        <w:rPr>
          <w:rFonts w:cs="Times New Roman"/>
          <w:color w:val="000000" w:themeColor="text1"/>
          <w:szCs w:val="24"/>
        </w:rPr>
        <w:t xml:space="preserve"> </w:t>
      </w:r>
      <w:r w:rsidRPr="00977062">
        <w:rPr>
          <w:rFonts w:cs="Times New Roman"/>
          <w:bCs/>
          <w:szCs w:val="24"/>
        </w:rPr>
        <w:t xml:space="preserve">paragrahvi </w:t>
      </w:r>
      <w:bookmarkStart w:id="87" w:name="_Hlk178690888"/>
      <w:r w:rsidRPr="00977062">
        <w:rPr>
          <w:rFonts w:cs="Times New Roman"/>
          <w:bCs/>
          <w:szCs w:val="24"/>
        </w:rPr>
        <w:t xml:space="preserve">142 lõike 2 esimene lause muudetakse </w:t>
      </w:r>
      <w:bookmarkEnd w:id="87"/>
      <w:r w:rsidRPr="00977062">
        <w:rPr>
          <w:rFonts w:cs="Times New Roman"/>
          <w:bCs/>
          <w:szCs w:val="24"/>
        </w:rPr>
        <w:t>ja sõnastatakse järgmiselt:</w:t>
      </w:r>
    </w:p>
    <w:p w14:paraId="2EBD4CE1" w14:textId="77777777" w:rsidR="00BA03ED" w:rsidRPr="00977062" w:rsidRDefault="00BA03ED" w:rsidP="00BA03ED">
      <w:pPr>
        <w:spacing w:after="0" w:line="240" w:lineRule="auto"/>
        <w:jc w:val="both"/>
        <w:rPr>
          <w:rFonts w:cs="Times New Roman"/>
          <w:bCs/>
          <w:szCs w:val="24"/>
        </w:rPr>
      </w:pPr>
    </w:p>
    <w:p w14:paraId="2F3B2962" w14:textId="3E41893A" w:rsidR="00BA03ED" w:rsidRPr="00977062" w:rsidRDefault="00BA03ED" w:rsidP="00BA03ED">
      <w:pPr>
        <w:spacing w:after="0" w:line="240" w:lineRule="auto"/>
        <w:jc w:val="both"/>
        <w:rPr>
          <w:rFonts w:cs="Times New Roman"/>
          <w:color w:val="202020"/>
          <w:szCs w:val="24"/>
          <w:shd w:val="clear" w:color="auto" w:fill="FFFFFF"/>
        </w:rPr>
      </w:pPr>
      <w:del w:id="88" w:author="Kärt Voor" w:date="2024-12-03T07:39:00Z">
        <w:r w:rsidRPr="00977062" w:rsidDel="007B70C6">
          <w:rPr>
            <w:rFonts w:cs="Times New Roman"/>
            <w:color w:val="202020"/>
            <w:szCs w:val="24"/>
            <w:shd w:val="clear" w:color="auto" w:fill="FFFFFF"/>
          </w:rPr>
          <w:delText>”</w:delText>
        </w:r>
      </w:del>
      <w:ins w:id="89" w:author="Kärt Voor" w:date="2024-12-03T07:39:00Z">
        <w:r w:rsidR="007B70C6">
          <w:rPr>
            <w:rFonts w:cs="Times New Roman"/>
            <w:color w:val="202020"/>
            <w:szCs w:val="24"/>
            <w:shd w:val="clear" w:color="auto" w:fill="FFFFFF"/>
          </w:rPr>
          <w:t>“</w:t>
        </w:r>
      </w:ins>
      <w:r w:rsidRPr="00977062">
        <w:rPr>
          <w:rFonts w:cs="Times New Roman"/>
          <w:color w:val="202020"/>
          <w:szCs w:val="24"/>
          <w:shd w:val="clear" w:color="auto" w:fill="FFFFFF"/>
        </w:rPr>
        <w:t xml:space="preserve">Raudteeliikluses on keelatud kasutada Euroopa </w:t>
      </w:r>
      <w:r w:rsidR="00977062" w:rsidRPr="00977062">
        <w:rPr>
          <w:rFonts w:cs="Times New Roman"/>
          <w:color w:val="202020"/>
          <w:szCs w:val="24"/>
          <w:shd w:val="clear" w:color="auto" w:fill="FFFFFF"/>
        </w:rPr>
        <w:t xml:space="preserve">raudteeveeremi registris </w:t>
      </w:r>
      <w:r w:rsidRPr="00977062">
        <w:rPr>
          <w:rFonts w:cs="Times New Roman"/>
          <w:color w:val="202020"/>
          <w:szCs w:val="24"/>
          <w:shd w:val="clear" w:color="auto" w:fill="FFFFFF"/>
        </w:rPr>
        <w:t>registreerimata raudteeveeremit.”;</w:t>
      </w:r>
    </w:p>
    <w:p w14:paraId="7C4BD74F" w14:textId="77777777" w:rsidR="00816721" w:rsidRPr="00977062" w:rsidRDefault="00816721" w:rsidP="000907BB">
      <w:pPr>
        <w:spacing w:after="0" w:line="240" w:lineRule="auto"/>
        <w:jc w:val="both"/>
        <w:rPr>
          <w:rFonts w:cs="Times New Roman"/>
          <w:color w:val="202020"/>
          <w:szCs w:val="24"/>
          <w:shd w:val="clear" w:color="auto" w:fill="FFFFFF"/>
        </w:rPr>
      </w:pPr>
    </w:p>
    <w:p w14:paraId="4804BB2C" w14:textId="66CA74FF" w:rsidR="00FF6E2D" w:rsidRPr="00977062" w:rsidRDefault="000B2FF1" w:rsidP="000907BB">
      <w:pPr>
        <w:pStyle w:val="Loendilik"/>
        <w:spacing w:after="0" w:line="240" w:lineRule="auto"/>
        <w:ind w:left="0"/>
        <w:jc w:val="both"/>
        <w:rPr>
          <w:rFonts w:cs="Times New Roman"/>
          <w:szCs w:val="24"/>
        </w:rPr>
      </w:pPr>
      <w:r w:rsidRPr="00977062">
        <w:rPr>
          <w:rFonts w:cs="Times New Roman"/>
          <w:b/>
          <w:bCs/>
          <w:color w:val="202020"/>
          <w:szCs w:val="24"/>
          <w:shd w:val="clear" w:color="auto" w:fill="FFFFFF"/>
        </w:rPr>
        <w:t>3</w:t>
      </w:r>
      <w:r w:rsidR="00977062" w:rsidRPr="00977062">
        <w:rPr>
          <w:rFonts w:cs="Times New Roman"/>
          <w:b/>
          <w:bCs/>
          <w:color w:val="202020"/>
          <w:szCs w:val="24"/>
          <w:shd w:val="clear" w:color="auto" w:fill="FFFFFF"/>
        </w:rPr>
        <w:t>9</w:t>
      </w:r>
      <w:r w:rsidR="004F44AB" w:rsidRPr="00977062">
        <w:rPr>
          <w:rFonts w:cs="Times New Roman"/>
          <w:b/>
          <w:bCs/>
          <w:color w:val="202020"/>
          <w:szCs w:val="24"/>
          <w:shd w:val="clear" w:color="auto" w:fill="FFFFFF"/>
        </w:rPr>
        <w:t>)</w:t>
      </w:r>
      <w:r w:rsidR="004F44AB" w:rsidRPr="00977062">
        <w:rPr>
          <w:rFonts w:cs="Times New Roman"/>
          <w:color w:val="202020"/>
          <w:szCs w:val="24"/>
          <w:shd w:val="clear" w:color="auto" w:fill="FFFFFF"/>
        </w:rPr>
        <w:t xml:space="preserve"> </w:t>
      </w:r>
      <w:r w:rsidR="00FF6E2D" w:rsidRPr="00977062">
        <w:rPr>
          <w:rFonts w:cs="Times New Roman"/>
          <w:color w:val="202020"/>
          <w:szCs w:val="24"/>
          <w:shd w:val="clear" w:color="auto" w:fill="FFFFFF"/>
        </w:rPr>
        <w:t>paragrahvis 167 lõikes 1</w:t>
      </w:r>
      <w:r w:rsidR="00FF6E2D" w:rsidRPr="00977062">
        <w:rPr>
          <w:rFonts w:cs="Times New Roman"/>
          <w:szCs w:val="24"/>
        </w:rPr>
        <w:t xml:space="preserve"> asendatakse tekstiosa „</w:t>
      </w:r>
      <w:r w:rsidR="4435D2E6" w:rsidRPr="00977062">
        <w:rPr>
          <w:rFonts w:cs="Times New Roman"/>
          <w:szCs w:val="24"/>
        </w:rPr>
        <w:t>(E</w:t>
      </w:r>
      <w:ins w:id="90" w:author="Kärt Voor" w:date="2024-12-03T07:28:00Z">
        <w:r w:rsidR="0058672C">
          <w:rPr>
            <w:rFonts w:cs="Times New Roman"/>
            <w:szCs w:val="24"/>
          </w:rPr>
          <w:t>Ü</w:t>
        </w:r>
      </w:ins>
      <w:del w:id="91" w:author="Kärt Voor" w:date="2024-12-03T07:28:00Z">
        <w:r w:rsidR="0025462C" w:rsidRPr="00977062" w:rsidDel="0058672C">
          <w:rPr>
            <w:rFonts w:cs="Times New Roman"/>
            <w:szCs w:val="24"/>
          </w:rPr>
          <w:delText>L</w:delText>
        </w:r>
      </w:del>
      <w:r w:rsidR="4435D2E6" w:rsidRPr="00977062">
        <w:rPr>
          <w:rFonts w:cs="Times New Roman"/>
          <w:szCs w:val="24"/>
        </w:rPr>
        <w:t xml:space="preserve">) </w:t>
      </w:r>
      <w:ins w:id="92" w:author="Kärt Voor" w:date="2024-12-03T07:29:00Z">
        <w:r w:rsidR="0058672C">
          <w:rPr>
            <w:rFonts w:cs="Times New Roman"/>
            <w:szCs w:val="24"/>
          </w:rPr>
          <w:t xml:space="preserve">nr </w:t>
        </w:r>
      </w:ins>
      <w:r w:rsidR="00FF6E2D" w:rsidRPr="00977062">
        <w:rPr>
          <w:rFonts w:cs="Times New Roman"/>
          <w:color w:val="202020"/>
          <w:szCs w:val="24"/>
          <w:shd w:val="clear" w:color="auto" w:fill="FFFFFF"/>
        </w:rPr>
        <w:t>1371/2007 artiklis 8</w:t>
      </w:r>
      <w:r w:rsidR="00FF6E2D" w:rsidRPr="00977062">
        <w:rPr>
          <w:rFonts w:cs="Times New Roman"/>
          <w:szCs w:val="24"/>
        </w:rPr>
        <w:t>” tekstiosaga „</w:t>
      </w:r>
      <w:del w:id="93" w:author="Kärt Voor" w:date="2024-12-03T07:39:00Z">
        <w:r w:rsidR="00FF6E2D" w:rsidRPr="00977062" w:rsidDel="007B70C6">
          <w:rPr>
            <w:rFonts w:cs="Times New Roman"/>
            <w:szCs w:val="24"/>
          </w:rPr>
          <w:delText>,</w:delText>
        </w:r>
      </w:del>
      <w:r w:rsidR="0C432F3C" w:rsidRPr="00977062">
        <w:rPr>
          <w:rFonts w:cs="Times New Roman"/>
          <w:szCs w:val="24"/>
        </w:rPr>
        <w:t xml:space="preserve">(EL) </w:t>
      </w:r>
      <w:r w:rsidR="008D381C" w:rsidRPr="00977062">
        <w:rPr>
          <w:rFonts w:cs="Times New Roman"/>
          <w:szCs w:val="24"/>
        </w:rPr>
        <w:t>2021/782 artiklis 9</w:t>
      </w:r>
      <w:r w:rsidR="00FF6E2D" w:rsidRPr="00977062">
        <w:rPr>
          <w:rFonts w:cs="Times New Roman"/>
          <w:szCs w:val="24"/>
        </w:rPr>
        <w:t>”</w:t>
      </w:r>
      <w:r w:rsidR="715CDA65" w:rsidRPr="00977062">
        <w:rPr>
          <w:rFonts w:cs="Times New Roman"/>
          <w:szCs w:val="24"/>
        </w:rPr>
        <w:t>;</w:t>
      </w:r>
    </w:p>
    <w:p w14:paraId="1D857DE5" w14:textId="77777777" w:rsidR="008D381C" w:rsidRPr="00977062" w:rsidRDefault="008D381C" w:rsidP="000907BB">
      <w:pPr>
        <w:pStyle w:val="Loendilik"/>
        <w:spacing w:after="0" w:line="240" w:lineRule="auto"/>
        <w:ind w:left="0"/>
        <w:jc w:val="both"/>
        <w:rPr>
          <w:rFonts w:cs="Times New Roman"/>
          <w:szCs w:val="24"/>
        </w:rPr>
      </w:pPr>
    </w:p>
    <w:p w14:paraId="341B393C" w14:textId="6835B144" w:rsidR="008D381C" w:rsidRPr="00977062" w:rsidRDefault="00977062" w:rsidP="000907BB">
      <w:pPr>
        <w:pStyle w:val="Loendilik"/>
        <w:spacing w:after="0" w:line="240" w:lineRule="auto"/>
        <w:ind w:left="0"/>
        <w:jc w:val="both"/>
        <w:rPr>
          <w:rFonts w:cs="Times New Roman"/>
          <w:szCs w:val="24"/>
        </w:rPr>
      </w:pPr>
      <w:r w:rsidRPr="00977062">
        <w:rPr>
          <w:rFonts w:cs="Times New Roman"/>
          <w:b/>
          <w:bCs/>
          <w:szCs w:val="24"/>
        </w:rPr>
        <w:t>40</w:t>
      </w:r>
      <w:r w:rsidR="008D381C" w:rsidRPr="00977062">
        <w:rPr>
          <w:rFonts w:cs="Times New Roman"/>
          <w:b/>
          <w:bCs/>
          <w:szCs w:val="24"/>
        </w:rPr>
        <w:t>)</w:t>
      </w:r>
      <w:r w:rsidR="008D381C" w:rsidRPr="00977062">
        <w:rPr>
          <w:rFonts w:cs="Times New Roman"/>
          <w:szCs w:val="24"/>
        </w:rPr>
        <w:t xml:space="preserve"> </w:t>
      </w:r>
      <w:r w:rsidR="008D381C" w:rsidRPr="00977062">
        <w:rPr>
          <w:rFonts w:cs="Times New Roman"/>
          <w:color w:val="202020"/>
          <w:szCs w:val="24"/>
          <w:shd w:val="clear" w:color="auto" w:fill="FFFFFF"/>
        </w:rPr>
        <w:t>paragrahvis 168 lõikes 1</w:t>
      </w:r>
      <w:r w:rsidR="008D381C" w:rsidRPr="00977062">
        <w:rPr>
          <w:rFonts w:cs="Times New Roman"/>
          <w:szCs w:val="24"/>
        </w:rPr>
        <w:t xml:space="preserve"> asendatakse tekstiosa „</w:t>
      </w:r>
      <w:r w:rsidR="0025462C" w:rsidRPr="00977062">
        <w:rPr>
          <w:rFonts w:cs="Times New Roman"/>
          <w:szCs w:val="24"/>
        </w:rPr>
        <w:t>(E</w:t>
      </w:r>
      <w:ins w:id="94" w:author="Kärt Voor" w:date="2024-12-03T07:28:00Z">
        <w:r w:rsidR="0058672C">
          <w:rPr>
            <w:rFonts w:cs="Times New Roman"/>
            <w:szCs w:val="24"/>
          </w:rPr>
          <w:t>Ü</w:t>
        </w:r>
      </w:ins>
      <w:del w:id="95" w:author="Kärt Voor" w:date="2024-12-03T07:28:00Z">
        <w:r w:rsidR="0025462C" w:rsidRPr="00977062" w:rsidDel="0058672C">
          <w:rPr>
            <w:rFonts w:cs="Times New Roman"/>
            <w:szCs w:val="24"/>
          </w:rPr>
          <w:delText>L</w:delText>
        </w:r>
      </w:del>
      <w:r w:rsidR="0025462C" w:rsidRPr="00977062">
        <w:rPr>
          <w:rFonts w:cs="Times New Roman"/>
          <w:szCs w:val="24"/>
        </w:rPr>
        <w:t>)</w:t>
      </w:r>
      <w:ins w:id="96" w:author="Kärt Voor" w:date="2024-12-03T07:29:00Z">
        <w:r w:rsidR="0058672C">
          <w:rPr>
            <w:rFonts w:cs="Times New Roman"/>
            <w:szCs w:val="24"/>
          </w:rPr>
          <w:t xml:space="preserve"> nr </w:t>
        </w:r>
      </w:ins>
      <w:r w:rsidR="008D381C" w:rsidRPr="00977062">
        <w:rPr>
          <w:rFonts w:cs="Times New Roman"/>
          <w:color w:val="202020"/>
          <w:szCs w:val="24"/>
          <w:shd w:val="clear" w:color="auto" w:fill="FFFFFF"/>
        </w:rPr>
        <w:t>1371/2007 artiklis 13</w:t>
      </w:r>
      <w:r w:rsidR="008D381C" w:rsidRPr="00977062">
        <w:rPr>
          <w:rFonts w:cs="Times New Roman"/>
          <w:szCs w:val="24"/>
        </w:rPr>
        <w:t>” tekstiosaga „</w:t>
      </w:r>
      <w:ins w:id="97" w:author="Kärt Voor" w:date="2024-12-03T07:27:00Z">
        <w:r w:rsidR="0058672C">
          <w:rPr>
            <w:rFonts w:cs="Times New Roman"/>
            <w:szCs w:val="24"/>
          </w:rPr>
          <w:t>(EL)</w:t>
        </w:r>
      </w:ins>
      <w:ins w:id="98" w:author="Kärt Voor" w:date="2024-12-03T07:28:00Z">
        <w:r w:rsidR="0058672C">
          <w:rPr>
            <w:rFonts w:cs="Times New Roman"/>
            <w:szCs w:val="24"/>
          </w:rPr>
          <w:t xml:space="preserve"> </w:t>
        </w:r>
      </w:ins>
      <w:del w:id="99" w:author="Kärt Voor" w:date="2024-12-03T07:27:00Z">
        <w:r w:rsidR="008D381C" w:rsidRPr="00977062" w:rsidDel="0058672C">
          <w:rPr>
            <w:rFonts w:cs="Times New Roman"/>
            <w:szCs w:val="24"/>
          </w:rPr>
          <w:delText>,</w:delText>
        </w:r>
      </w:del>
      <w:r w:rsidR="008D381C" w:rsidRPr="00977062">
        <w:rPr>
          <w:rFonts w:cs="Times New Roman"/>
          <w:szCs w:val="24"/>
        </w:rPr>
        <w:t>2021/782 artiklis 15”</w:t>
      </w:r>
      <w:r w:rsidR="70D3EFA7" w:rsidRPr="00977062">
        <w:rPr>
          <w:rFonts w:cs="Times New Roman"/>
          <w:szCs w:val="24"/>
        </w:rPr>
        <w:t>;</w:t>
      </w:r>
    </w:p>
    <w:p w14:paraId="0BBEB29C" w14:textId="77777777" w:rsidR="008D381C" w:rsidRPr="00977062" w:rsidRDefault="008D381C" w:rsidP="000907BB">
      <w:pPr>
        <w:pStyle w:val="Loendilik"/>
        <w:spacing w:after="0" w:line="240" w:lineRule="auto"/>
        <w:ind w:left="0"/>
        <w:jc w:val="both"/>
        <w:rPr>
          <w:rFonts w:cs="Times New Roman"/>
          <w:szCs w:val="24"/>
        </w:rPr>
      </w:pPr>
    </w:p>
    <w:p w14:paraId="4E0E30A2" w14:textId="76836D7A" w:rsidR="008D381C" w:rsidRPr="00977062" w:rsidRDefault="00977062" w:rsidP="000907BB">
      <w:pPr>
        <w:pStyle w:val="Loendilik"/>
        <w:spacing w:after="0" w:line="240" w:lineRule="auto"/>
        <w:ind w:left="0"/>
        <w:jc w:val="both"/>
        <w:rPr>
          <w:rFonts w:cs="Times New Roman"/>
          <w:szCs w:val="24"/>
        </w:rPr>
      </w:pPr>
      <w:r w:rsidRPr="00977062">
        <w:rPr>
          <w:rFonts w:cs="Times New Roman"/>
          <w:b/>
          <w:bCs/>
          <w:szCs w:val="24"/>
        </w:rPr>
        <w:t>41</w:t>
      </w:r>
      <w:r w:rsidR="008D381C" w:rsidRPr="00977062">
        <w:rPr>
          <w:rFonts w:cs="Times New Roman"/>
          <w:szCs w:val="24"/>
        </w:rPr>
        <w:t xml:space="preserve">) </w:t>
      </w:r>
      <w:r w:rsidR="008D381C" w:rsidRPr="00977062">
        <w:rPr>
          <w:rFonts w:cs="Times New Roman"/>
          <w:color w:val="202020"/>
          <w:szCs w:val="24"/>
          <w:shd w:val="clear" w:color="auto" w:fill="FFFFFF"/>
        </w:rPr>
        <w:t>paragrahvis 169 lõikes 1</w:t>
      </w:r>
      <w:r w:rsidR="008D381C" w:rsidRPr="00977062">
        <w:rPr>
          <w:rFonts w:cs="Times New Roman"/>
          <w:szCs w:val="24"/>
        </w:rPr>
        <w:t xml:space="preserve"> asendatakse tekstiosa „</w:t>
      </w:r>
      <w:r w:rsidR="0025462C" w:rsidRPr="00977062">
        <w:rPr>
          <w:rFonts w:cs="Times New Roman"/>
          <w:szCs w:val="24"/>
        </w:rPr>
        <w:t>(E</w:t>
      </w:r>
      <w:ins w:id="100" w:author="Kärt Voor" w:date="2024-12-03T07:29:00Z">
        <w:r w:rsidR="0058672C">
          <w:rPr>
            <w:rFonts w:cs="Times New Roman"/>
            <w:szCs w:val="24"/>
          </w:rPr>
          <w:t>Ü</w:t>
        </w:r>
      </w:ins>
      <w:del w:id="101" w:author="Kärt Voor" w:date="2024-12-03T07:29:00Z">
        <w:r w:rsidR="0025462C" w:rsidRPr="00977062" w:rsidDel="0058672C">
          <w:rPr>
            <w:rFonts w:cs="Times New Roman"/>
            <w:szCs w:val="24"/>
          </w:rPr>
          <w:delText>L</w:delText>
        </w:r>
      </w:del>
      <w:r w:rsidR="0025462C" w:rsidRPr="00977062">
        <w:rPr>
          <w:rFonts w:cs="Times New Roman"/>
          <w:szCs w:val="24"/>
        </w:rPr>
        <w:t>)</w:t>
      </w:r>
      <w:ins w:id="102" w:author="Kärt Voor" w:date="2024-12-03T07:29:00Z">
        <w:r w:rsidR="0058672C">
          <w:rPr>
            <w:rFonts w:cs="Times New Roman"/>
            <w:szCs w:val="24"/>
          </w:rPr>
          <w:t xml:space="preserve"> nr </w:t>
        </w:r>
      </w:ins>
      <w:r w:rsidR="008D381C" w:rsidRPr="00977062">
        <w:rPr>
          <w:rFonts w:cs="Times New Roman"/>
          <w:color w:val="202020"/>
          <w:szCs w:val="24"/>
          <w:shd w:val="clear" w:color="auto" w:fill="FFFFFF"/>
        </w:rPr>
        <w:t>1371/2007 artiklis 16 või 18</w:t>
      </w:r>
      <w:r w:rsidR="008D381C" w:rsidRPr="00977062">
        <w:rPr>
          <w:rFonts w:cs="Times New Roman"/>
          <w:szCs w:val="24"/>
        </w:rPr>
        <w:t>” tekstiosaga „,</w:t>
      </w:r>
      <w:ins w:id="103" w:author="Kärt Voor" w:date="2024-12-03T07:28:00Z">
        <w:r w:rsidR="0058672C">
          <w:rPr>
            <w:rFonts w:cs="Times New Roman"/>
            <w:szCs w:val="24"/>
          </w:rPr>
          <w:t xml:space="preserve">EL </w:t>
        </w:r>
      </w:ins>
      <w:r w:rsidR="008D381C" w:rsidRPr="00977062">
        <w:rPr>
          <w:rFonts w:cs="Times New Roman"/>
          <w:szCs w:val="24"/>
        </w:rPr>
        <w:t>2021/782 artiklis 18 või 20”</w:t>
      </w:r>
      <w:r w:rsidR="2BE52E08" w:rsidRPr="00977062">
        <w:rPr>
          <w:rFonts w:cs="Times New Roman"/>
          <w:szCs w:val="24"/>
        </w:rPr>
        <w:t>;</w:t>
      </w:r>
    </w:p>
    <w:p w14:paraId="62174218" w14:textId="77777777" w:rsidR="008D381C" w:rsidRPr="00977062" w:rsidRDefault="008D381C" w:rsidP="000907BB">
      <w:pPr>
        <w:pStyle w:val="Loendilik"/>
        <w:spacing w:after="0" w:line="240" w:lineRule="auto"/>
        <w:ind w:left="0"/>
        <w:jc w:val="both"/>
        <w:rPr>
          <w:rFonts w:cs="Times New Roman"/>
          <w:szCs w:val="24"/>
        </w:rPr>
      </w:pPr>
    </w:p>
    <w:p w14:paraId="66D10D4E" w14:textId="2D757F93" w:rsidR="008D381C" w:rsidRPr="00977062" w:rsidRDefault="00977062" w:rsidP="000907BB">
      <w:pPr>
        <w:pStyle w:val="Loendilik"/>
        <w:spacing w:after="0" w:line="240" w:lineRule="auto"/>
        <w:ind w:left="0"/>
        <w:jc w:val="both"/>
        <w:rPr>
          <w:rFonts w:cs="Times New Roman"/>
          <w:szCs w:val="24"/>
        </w:rPr>
      </w:pPr>
      <w:r w:rsidRPr="00977062">
        <w:rPr>
          <w:rFonts w:cs="Times New Roman"/>
          <w:b/>
          <w:bCs/>
          <w:szCs w:val="24"/>
        </w:rPr>
        <w:t>42</w:t>
      </w:r>
      <w:r w:rsidR="008D381C" w:rsidRPr="00977062">
        <w:rPr>
          <w:rFonts w:cs="Times New Roman"/>
          <w:b/>
          <w:bCs/>
          <w:szCs w:val="24"/>
        </w:rPr>
        <w:t>)</w:t>
      </w:r>
      <w:r w:rsidR="008D381C" w:rsidRPr="00977062">
        <w:rPr>
          <w:rFonts w:cs="Times New Roman"/>
          <w:szCs w:val="24"/>
        </w:rPr>
        <w:t xml:space="preserve"> </w:t>
      </w:r>
      <w:r w:rsidR="008D381C" w:rsidRPr="00977062">
        <w:rPr>
          <w:rFonts w:cs="Times New Roman"/>
          <w:color w:val="202020"/>
          <w:szCs w:val="24"/>
          <w:shd w:val="clear" w:color="auto" w:fill="FFFFFF"/>
        </w:rPr>
        <w:t>paragrahvis 170 lõikes 1</w:t>
      </w:r>
      <w:r w:rsidR="008D381C" w:rsidRPr="00977062">
        <w:rPr>
          <w:rFonts w:cs="Times New Roman"/>
          <w:szCs w:val="24"/>
        </w:rPr>
        <w:t xml:space="preserve"> asendatakse tekstiosa „</w:t>
      </w:r>
      <w:r w:rsidR="0025462C" w:rsidRPr="00977062">
        <w:rPr>
          <w:rFonts w:cs="Times New Roman"/>
          <w:szCs w:val="24"/>
        </w:rPr>
        <w:t>(E</w:t>
      </w:r>
      <w:ins w:id="104" w:author="Kärt Voor" w:date="2024-12-03T07:29:00Z">
        <w:r w:rsidR="0058672C">
          <w:rPr>
            <w:rFonts w:cs="Times New Roman"/>
            <w:szCs w:val="24"/>
          </w:rPr>
          <w:t>Ü</w:t>
        </w:r>
      </w:ins>
      <w:del w:id="105" w:author="Kärt Voor" w:date="2024-12-03T07:29:00Z">
        <w:r w:rsidR="0025462C" w:rsidRPr="00977062" w:rsidDel="0058672C">
          <w:rPr>
            <w:rFonts w:cs="Times New Roman"/>
            <w:szCs w:val="24"/>
          </w:rPr>
          <w:delText>L</w:delText>
        </w:r>
      </w:del>
      <w:r w:rsidR="0025462C" w:rsidRPr="00977062">
        <w:rPr>
          <w:rFonts w:cs="Times New Roman"/>
          <w:szCs w:val="24"/>
        </w:rPr>
        <w:t>)</w:t>
      </w:r>
      <w:ins w:id="106" w:author="Kärt Voor" w:date="2024-12-03T07:28:00Z">
        <w:r w:rsidR="0058672C">
          <w:rPr>
            <w:rFonts w:cs="Times New Roman"/>
            <w:szCs w:val="24"/>
          </w:rPr>
          <w:t xml:space="preserve"> </w:t>
        </w:r>
      </w:ins>
      <w:ins w:id="107" w:author="Kärt Voor" w:date="2024-12-03T07:29:00Z">
        <w:r w:rsidR="0058672C">
          <w:rPr>
            <w:rFonts w:cs="Times New Roman"/>
            <w:szCs w:val="24"/>
          </w:rPr>
          <w:t xml:space="preserve">nr </w:t>
        </w:r>
      </w:ins>
      <w:r w:rsidR="008D381C" w:rsidRPr="00977062">
        <w:rPr>
          <w:rFonts w:cs="Times New Roman"/>
          <w:color w:val="202020"/>
          <w:szCs w:val="24"/>
          <w:shd w:val="clear" w:color="auto" w:fill="FFFFFF"/>
        </w:rPr>
        <w:t>1371/2007 artiklis 20, 22 või 23</w:t>
      </w:r>
      <w:r w:rsidR="008D381C" w:rsidRPr="00977062">
        <w:rPr>
          <w:rFonts w:cs="Times New Roman"/>
          <w:szCs w:val="24"/>
        </w:rPr>
        <w:t>” tekstiosaga „</w:t>
      </w:r>
      <w:ins w:id="108" w:author="Kärt Voor" w:date="2024-12-03T07:28:00Z">
        <w:r w:rsidR="0058672C">
          <w:rPr>
            <w:rFonts w:cs="Times New Roman"/>
            <w:szCs w:val="24"/>
          </w:rPr>
          <w:t xml:space="preserve">(EL) </w:t>
        </w:r>
      </w:ins>
      <w:del w:id="109" w:author="Kärt Voor" w:date="2024-12-03T07:28:00Z">
        <w:r w:rsidR="008D381C" w:rsidRPr="00977062" w:rsidDel="0058672C">
          <w:rPr>
            <w:rFonts w:cs="Times New Roman"/>
            <w:szCs w:val="24"/>
          </w:rPr>
          <w:delText>,</w:delText>
        </w:r>
      </w:del>
      <w:r w:rsidR="008D381C" w:rsidRPr="00977062">
        <w:rPr>
          <w:rFonts w:cs="Times New Roman"/>
          <w:szCs w:val="24"/>
        </w:rPr>
        <w:t xml:space="preserve">2021/782 artiklis </w:t>
      </w:r>
      <w:r w:rsidR="000757CE" w:rsidRPr="00977062">
        <w:rPr>
          <w:rFonts w:cs="Times New Roman"/>
          <w:szCs w:val="24"/>
        </w:rPr>
        <w:t>22</w:t>
      </w:r>
      <w:r w:rsidR="008D381C" w:rsidRPr="00977062">
        <w:rPr>
          <w:rFonts w:cs="Times New Roman"/>
          <w:szCs w:val="24"/>
        </w:rPr>
        <w:t xml:space="preserve"> või 2</w:t>
      </w:r>
      <w:r w:rsidR="000757CE" w:rsidRPr="00977062">
        <w:rPr>
          <w:rFonts w:cs="Times New Roman"/>
          <w:szCs w:val="24"/>
        </w:rPr>
        <w:t>3</w:t>
      </w:r>
      <w:r w:rsidR="008D381C" w:rsidRPr="00977062">
        <w:rPr>
          <w:rFonts w:cs="Times New Roman"/>
          <w:szCs w:val="24"/>
        </w:rPr>
        <w:t>”</w:t>
      </w:r>
      <w:r w:rsidR="176A6817" w:rsidRPr="00977062">
        <w:rPr>
          <w:rFonts w:cs="Times New Roman"/>
          <w:szCs w:val="24"/>
        </w:rPr>
        <w:t>;</w:t>
      </w:r>
    </w:p>
    <w:p w14:paraId="67C25F00" w14:textId="4B396B27" w:rsidR="007400A4" w:rsidRPr="00977062" w:rsidRDefault="007400A4" w:rsidP="000907BB">
      <w:pPr>
        <w:pStyle w:val="Loendilik"/>
        <w:spacing w:after="0" w:line="240" w:lineRule="auto"/>
        <w:ind w:left="0"/>
        <w:jc w:val="both"/>
        <w:rPr>
          <w:rFonts w:cs="Times New Roman"/>
          <w:szCs w:val="24"/>
        </w:rPr>
      </w:pPr>
    </w:p>
    <w:p w14:paraId="3E042162" w14:textId="77777777" w:rsidR="0025462C" w:rsidRPr="00977062" w:rsidRDefault="0025462C" w:rsidP="000907BB">
      <w:pPr>
        <w:spacing w:line="240" w:lineRule="auto"/>
        <w:jc w:val="both"/>
        <w:rPr>
          <w:rFonts w:cs="Times New Roman"/>
          <w:b/>
          <w:bCs/>
          <w:szCs w:val="24"/>
        </w:rPr>
      </w:pPr>
    </w:p>
    <w:p w14:paraId="4E05D368" w14:textId="188B95F2" w:rsidR="00136D19" w:rsidRPr="00977062" w:rsidRDefault="00E0137D" w:rsidP="000907BB">
      <w:pPr>
        <w:spacing w:line="240" w:lineRule="auto"/>
        <w:jc w:val="both"/>
        <w:rPr>
          <w:rFonts w:cs="Times New Roman"/>
          <w:b/>
          <w:bCs/>
          <w:szCs w:val="24"/>
        </w:rPr>
      </w:pPr>
      <w:r w:rsidRPr="00977062">
        <w:rPr>
          <w:rFonts w:cs="Times New Roman"/>
          <w:b/>
          <w:bCs/>
          <w:szCs w:val="24"/>
        </w:rPr>
        <w:t>§ 2. Riigilõivuseaduse muutmine</w:t>
      </w:r>
    </w:p>
    <w:p w14:paraId="523D9A12" w14:textId="6F478E31" w:rsidR="000614BF" w:rsidRPr="00977062" w:rsidRDefault="00E0137D" w:rsidP="000907BB">
      <w:pPr>
        <w:pStyle w:val="Loendilik"/>
        <w:spacing w:after="0" w:line="240" w:lineRule="auto"/>
        <w:ind w:left="0"/>
        <w:jc w:val="both"/>
        <w:rPr>
          <w:rFonts w:cs="Times New Roman"/>
          <w:color w:val="202020"/>
          <w:szCs w:val="24"/>
          <w:shd w:val="clear" w:color="auto" w:fill="FFFFFF"/>
        </w:rPr>
      </w:pPr>
      <w:bookmarkStart w:id="110" w:name="_Hlk115706305"/>
      <w:r w:rsidRPr="00977062">
        <w:rPr>
          <w:rFonts w:cs="Times New Roman"/>
          <w:color w:val="202020"/>
          <w:szCs w:val="24"/>
          <w:shd w:val="clear" w:color="auto" w:fill="FFFFFF"/>
        </w:rPr>
        <w:t>Riigilõivuseaduses tehakse järgmised muudatused:</w:t>
      </w:r>
    </w:p>
    <w:p w14:paraId="2B2F69CF" w14:textId="77777777" w:rsidR="00C770B3" w:rsidRPr="00977062" w:rsidRDefault="00C770B3" w:rsidP="000907BB">
      <w:pPr>
        <w:spacing w:after="0" w:line="240" w:lineRule="auto"/>
        <w:jc w:val="both"/>
        <w:rPr>
          <w:rFonts w:cs="Times New Roman"/>
          <w:color w:val="202020"/>
          <w:szCs w:val="24"/>
          <w:shd w:val="clear" w:color="auto" w:fill="FFFFFF"/>
        </w:rPr>
      </w:pPr>
    </w:p>
    <w:p w14:paraId="351D43A3" w14:textId="20D18DF2" w:rsidR="00C770B3" w:rsidRPr="00977062" w:rsidRDefault="00534682" w:rsidP="000907BB">
      <w:pPr>
        <w:pStyle w:val="Normaallaadveeb"/>
        <w:shd w:val="clear" w:color="auto" w:fill="FFFFFF"/>
        <w:spacing w:before="0" w:beforeAutospacing="0" w:after="0" w:afterAutospacing="0"/>
        <w:jc w:val="both"/>
        <w:rPr>
          <w:color w:val="202020"/>
        </w:rPr>
      </w:pPr>
      <w:r w:rsidRPr="00A25D44">
        <w:rPr>
          <w:b/>
          <w:bCs/>
          <w:color w:val="202020"/>
          <w:shd w:val="clear" w:color="auto" w:fill="FFFFFF"/>
        </w:rPr>
        <w:t>1</w:t>
      </w:r>
      <w:r w:rsidR="00C770B3" w:rsidRPr="00A25D44">
        <w:rPr>
          <w:b/>
          <w:bCs/>
          <w:color w:val="202020"/>
          <w:shd w:val="clear" w:color="auto" w:fill="FFFFFF"/>
        </w:rPr>
        <w:t>)</w:t>
      </w:r>
      <w:r w:rsidR="00C770B3" w:rsidRPr="00977062">
        <w:rPr>
          <w:color w:val="202020"/>
        </w:rPr>
        <w:t xml:space="preserve">  </w:t>
      </w:r>
      <w:r w:rsidR="00C770B3" w:rsidRPr="00977062">
        <w:rPr>
          <w:color w:val="202020"/>
          <w:bdr w:val="none" w:sz="0" w:space="0" w:color="auto" w:frame="1"/>
        </w:rPr>
        <w:t>paragrahvi 209</w:t>
      </w:r>
      <w:r w:rsidR="00C770B3" w:rsidRPr="00977062">
        <w:rPr>
          <w:color w:val="202020"/>
        </w:rPr>
        <w:t> tekst muudetakse ja sõnastatakse järgmiselt:</w:t>
      </w:r>
    </w:p>
    <w:p w14:paraId="75979697" w14:textId="77777777" w:rsidR="00C770B3" w:rsidRPr="00977062" w:rsidRDefault="00C770B3" w:rsidP="000907BB">
      <w:pPr>
        <w:pStyle w:val="Normaallaadveeb"/>
        <w:shd w:val="clear" w:color="auto" w:fill="FFFFFF"/>
        <w:spacing w:before="0" w:beforeAutospacing="0" w:after="0" w:afterAutospacing="0"/>
        <w:jc w:val="both"/>
        <w:rPr>
          <w:color w:val="202020"/>
        </w:rPr>
      </w:pPr>
    </w:p>
    <w:p w14:paraId="3E363548" w14:textId="139F259C" w:rsidR="00772D4C" w:rsidRPr="00977062" w:rsidRDefault="00C770B3" w:rsidP="000907BB">
      <w:pPr>
        <w:pStyle w:val="Normaallaadveeb"/>
        <w:shd w:val="clear" w:color="auto" w:fill="FFFFFF"/>
        <w:spacing w:before="0" w:beforeAutospacing="0" w:after="0" w:afterAutospacing="0"/>
        <w:jc w:val="both"/>
        <w:rPr>
          <w:color w:val="202020"/>
          <w:shd w:val="clear" w:color="auto" w:fill="FFFFFF"/>
        </w:rPr>
      </w:pPr>
      <w:r w:rsidRPr="00977062">
        <w:rPr>
          <w:color w:val="202020"/>
        </w:rPr>
        <w:t>„(1)</w:t>
      </w:r>
      <w:r w:rsidRPr="00977062">
        <w:rPr>
          <w:color w:val="202020"/>
          <w:shd w:val="clear" w:color="auto" w:fill="FFFFFF"/>
        </w:rPr>
        <w:t> Raudteerajatise raudteeliiklusregistrisse kandmise eest e-teenuste infosüsteemi kaudu tasutakse riigilõivu 68 eurot</w:t>
      </w:r>
      <w:r w:rsidR="00772D4C" w:rsidRPr="00977062">
        <w:rPr>
          <w:color w:val="202020"/>
          <w:shd w:val="clear" w:color="auto" w:fill="FFFFFF"/>
        </w:rPr>
        <w:t>.</w:t>
      </w:r>
    </w:p>
    <w:p w14:paraId="43AFD6D2" w14:textId="15AED4DF" w:rsidR="00C770B3" w:rsidRPr="00977062" w:rsidRDefault="00C770B3" w:rsidP="000907BB">
      <w:pPr>
        <w:pStyle w:val="Normaallaadveeb"/>
        <w:shd w:val="clear" w:color="auto" w:fill="FFFFFF"/>
        <w:spacing w:before="0" w:beforeAutospacing="0" w:after="0" w:afterAutospacing="0"/>
        <w:jc w:val="both"/>
        <w:rPr>
          <w:color w:val="202020"/>
        </w:rPr>
      </w:pPr>
    </w:p>
    <w:p w14:paraId="2D85EFDB" w14:textId="53586D06" w:rsidR="00772D4C" w:rsidRPr="00977062" w:rsidRDefault="00C770B3" w:rsidP="000907BB">
      <w:pPr>
        <w:pStyle w:val="Normaallaadveeb"/>
        <w:shd w:val="clear" w:color="auto" w:fill="FFFFFF"/>
        <w:spacing w:before="0" w:beforeAutospacing="0" w:after="0" w:afterAutospacing="0"/>
        <w:jc w:val="both"/>
        <w:rPr>
          <w:color w:val="202020"/>
        </w:rPr>
      </w:pPr>
      <w:r w:rsidRPr="00977062">
        <w:rPr>
          <w:color w:val="202020"/>
        </w:rPr>
        <w:t xml:space="preserve"> (2) </w:t>
      </w:r>
      <w:r w:rsidRPr="00977062">
        <w:rPr>
          <w:color w:val="202020"/>
          <w:shd w:val="clear" w:color="auto" w:fill="FFFFFF"/>
        </w:rPr>
        <w:t>Raudteeveeremi raudteeliiklusregistrisse kandmise eest e-teenuste infosüsteemi kaudu tasutakse riigilõivu 272 eurot.</w:t>
      </w:r>
    </w:p>
    <w:p w14:paraId="0F97CC10" w14:textId="2B82E9EA" w:rsidR="00C770B3" w:rsidRPr="00977062" w:rsidRDefault="00C770B3" w:rsidP="000907BB">
      <w:pPr>
        <w:pStyle w:val="Normaallaadveeb"/>
        <w:shd w:val="clear" w:color="auto" w:fill="FFFFFF"/>
        <w:spacing w:before="0" w:beforeAutospacing="0" w:after="0" w:afterAutospacing="0"/>
        <w:jc w:val="both"/>
        <w:rPr>
          <w:color w:val="202020"/>
        </w:rPr>
      </w:pPr>
    </w:p>
    <w:p w14:paraId="20386DCF" w14:textId="769E1D58" w:rsidR="00772D4C" w:rsidRPr="00977062" w:rsidRDefault="00C770B3" w:rsidP="000907BB">
      <w:pPr>
        <w:pStyle w:val="Normaallaadveeb"/>
        <w:shd w:val="clear" w:color="auto" w:fill="FFFFFF"/>
        <w:spacing w:before="0" w:beforeAutospacing="0" w:after="0" w:afterAutospacing="0"/>
        <w:jc w:val="both"/>
        <w:rPr>
          <w:color w:val="202020"/>
        </w:rPr>
      </w:pPr>
      <w:r w:rsidRPr="00977062">
        <w:rPr>
          <w:color w:val="202020"/>
        </w:rPr>
        <w:t xml:space="preserve"> (3) </w:t>
      </w:r>
      <w:r w:rsidRPr="00977062">
        <w:rPr>
          <w:color w:val="202020"/>
          <w:shd w:val="clear" w:color="auto" w:fill="FFFFFF"/>
        </w:rPr>
        <w:t>Raudteerajatise registrikande muutmise eest e-teenuste infosüsteemi kaudu tasutakse riigilõivu 40 eurot.</w:t>
      </w:r>
    </w:p>
    <w:p w14:paraId="28585DB6" w14:textId="194824E7" w:rsidR="00C770B3" w:rsidRPr="00977062" w:rsidRDefault="00C770B3" w:rsidP="000907BB">
      <w:pPr>
        <w:pStyle w:val="Normaallaadveeb"/>
        <w:shd w:val="clear" w:color="auto" w:fill="FFFFFF"/>
        <w:spacing w:before="0" w:beforeAutospacing="0" w:after="0" w:afterAutospacing="0"/>
        <w:jc w:val="both"/>
        <w:rPr>
          <w:color w:val="202020"/>
        </w:rPr>
      </w:pPr>
    </w:p>
    <w:p w14:paraId="3EB88627" w14:textId="28B020BC" w:rsidR="00C770B3" w:rsidRPr="00977062" w:rsidRDefault="00C770B3" w:rsidP="000907BB">
      <w:pPr>
        <w:pStyle w:val="Normaallaadveeb"/>
        <w:shd w:val="clear" w:color="auto" w:fill="FFFFFF"/>
        <w:spacing w:before="0" w:beforeAutospacing="0" w:after="0" w:afterAutospacing="0"/>
        <w:jc w:val="both"/>
        <w:rPr>
          <w:color w:val="202020"/>
          <w:shd w:val="clear" w:color="auto" w:fill="FFFFFF"/>
        </w:rPr>
      </w:pPr>
      <w:r w:rsidRPr="00977062">
        <w:rPr>
          <w:color w:val="202020"/>
        </w:rPr>
        <w:t xml:space="preserve"> (4) </w:t>
      </w:r>
      <w:r w:rsidRPr="00977062">
        <w:rPr>
          <w:color w:val="202020"/>
          <w:shd w:val="clear" w:color="auto" w:fill="FFFFFF"/>
        </w:rPr>
        <w:t>Raudteeveeremi registrikande muutmise eest e-teenuste infosüsteemi kaudu tasutakse riigilõivu 68 eurot.”</w:t>
      </w:r>
      <w:r w:rsidR="00772D4C" w:rsidRPr="00977062">
        <w:rPr>
          <w:color w:val="202020"/>
          <w:shd w:val="clear" w:color="auto" w:fill="FFFFFF"/>
        </w:rPr>
        <w:t>;</w:t>
      </w:r>
    </w:p>
    <w:p w14:paraId="4AF3BF88" w14:textId="77777777" w:rsidR="00181ACE" w:rsidRPr="00977062" w:rsidRDefault="00181ACE" w:rsidP="000907BB">
      <w:pPr>
        <w:spacing w:after="0" w:line="240" w:lineRule="auto"/>
        <w:jc w:val="both"/>
        <w:rPr>
          <w:rFonts w:cs="Times New Roman"/>
          <w:color w:val="202020"/>
          <w:szCs w:val="24"/>
          <w:shd w:val="clear" w:color="auto" w:fill="FFFFFF"/>
        </w:rPr>
      </w:pPr>
    </w:p>
    <w:p w14:paraId="68D58586" w14:textId="03B47497" w:rsidR="00067667" w:rsidRPr="00977062" w:rsidRDefault="00181ACE" w:rsidP="000907BB">
      <w:pPr>
        <w:spacing w:after="0" w:line="240" w:lineRule="auto"/>
        <w:jc w:val="both"/>
        <w:rPr>
          <w:rFonts w:cs="Times New Roman"/>
          <w:color w:val="202020"/>
          <w:szCs w:val="24"/>
          <w:shd w:val="clear" w:color="auto" w:fill="FFFFFF"/>
        </w:rPr>
      </w:pPr>
      <w:r w:rsidRPr="00A25D44">
        <w:rPr>
          <w:rFonts w:cs="Times New Roman"/>
          <w:b/>
          <w:bCs/>
          <w:color w:val="202020"/>
          <w:szCs w:val="24"/>
          <w:shd w:val="clear" w:color="auto" w:fill="FFFFFF"/>
        </w:rPr>
        <w:t>2)</w:t>
      </w:r>
      <w:r w:rsidRPr="00977062">
        <w:rPr>
          <w:rFonts w:cs="Times New Roman"/>
          <w:color w:val="202020"/>
          <w:szCs w:val="24"/>
          <w:shd w:val="clear" w:color="auto" w:fill="FFFFFF"/>
        </w:rPr>
        <w:t xml:space="preserve"> </w:t>
      </w:r>
      <w:r w:rsidR="00067667" w:rsidRPr="00977062">
        <w:rPr>
          <w:rFonts w:cs="Times New Roman"/>
          <w:color w:val="202020"/>
          <w:szCs w:val="24"/>
          <w:shd w:val="clear" w:color="auto" w:fill="FFFFFF"/>
        </w:rPr>
        <w:t>paragrahv 210 tunnistatakse kehtetuks;</w:t>
      </w:r>
    </w:p>
    <w:p w14:paraId="65EA06BC" w14:textId="77777777" w:rsidR="00E0137D" w:rsidRPr="00977062" w:rsidRDefault="00E0137D" w:rsidP="000907BB">
      <w:pPr>
        <w:pStyle w:val="Loendilik"/>
        <w:spacing w:after="0" w:line="240" w:lineRule="auto"/>
        <w:ind w:left="0"/>
        <w:jc w:val="both"/>
        <w:rPr>
          <w:rFonts w:cs="Times New Roman"/>
          <w:color w:val="202020"/>
          <w:szCs w:val="24"/>
          <w:shd w:val="clear" w:color="auto" w:fill="FFFFFF"/>
        </w:rPr>
      </w:pPr>
    </w:p>
    <w:p w14:paraId="3A4EB70B" w14:textId="46427A08" w:rsidR="00E0137D" w:rsidRPr="00977062" w:rsidRDefault="00181ACE" w:rsidP="000907BB">
      <w:pPr>
        <w:spacing w:after="0" w:line="240" w:lineRule="auto"/>
        <w:jc w:val="both"/>
        <w:rPr>
          <w:rFonts w:cs="Times New Roman"/>
          <w:szCs w:val="24"/>
        </w:rPr>
      </w:pPr>
      <w:r w:rsidRPr="00A25D44">
        <w:rPr>
          <w:rFonts w:cs="Times New Roman"/>
          <w:b/>
          <w:bCs/>
          <w:szCs w:val="24"/>
        </w:rPr>
        <w:t>3</w:t>
      </w:r>
      <w:r w:rsidR="00E0137D" w:rsidRPr="00A25D44">
        <w:rPr>
          <w:rFonts w:cs="Times New Roman"/>
          <w:b/>
          <w:bCs/>
          <w:szCs w:val="24"/>
        </w:rPr>
        <w:t>)</w:t>
      </w:r>
      <w:r w:rsidR="00A950F3" w:rsidRPr="00977062">
        <w:rPr>
          <w:rFonts w:cs="Times New Roman"/>
          <w:b/>
          <w:bCs/>
          <w:szCs w:val="24"/>
        </w:rPr>
        <w:t xml:space="preserve"> </w:t>
      </w:r>
      <w:r w:rsidR="00A950F3" w:rsidRPr="00977062">
        <w:rPr>
          <w:rFonts w:cs="Times New Roman"/>
          <w:szCs w:val="24"/>
        </w:rPr>
        <w:t>paragrahv 213</w:t>
      </w:r>
      <w:r w:rsidR="00A950F3" w:rsidRPr="00977062">
        <w:rPr>
          <w:rFonts w:cs="Times New Roman"/>
          <w:szCs w:val="24"/>
          <w:vertAlign w:val="superscript"/>
        </w:rPr>
        <w:t>2</w:t>
      </w:r>
      <w:r w:rsidR="00A950F3" w:rsidRPr="00977062">
        <w:rPr>
          <w:rFonts w:cs="Times New Roman"/>
          <w:szCs w:val="24"/>
        </w:rPr>
        <w:t xml:space="preserve"> </w:t>
      </w:r>
      <w:r w:rsidR="005F2F46" w:rsidRPr="00977062">
        <w:rPr>
          <w:rFonts w:cs="Times New Roman"/>
          <w:szCs w:val="24"/>
        </w:rPr>
        <w:t xml:space="preserve">muudetakse ja sõnastatakse </w:t>
      </w:r>
      <w:r w:rsidR="00A950F3" w:rsidRPr="00977062">
        <w:rPr>
          <w:rFonts w:cs="Times New Roman"/>
          <w:szCs w:val="24"/>
        </w:rPr>
        <w:t>järgmise</w:t>
      </w:r>
      <w:r w:rsidR="005F2F46" w:rsidRPr="00977062">
        <w:rPr>
          <w:rFonts w:cs="Times New Roman"/>
          <w:szCs w:val="24"/>
        </w:rPr>
        <w:t>lt</w:t>
      </w:r>
      <w:r w:rsidR="00A950F3" w:rsidRPr="00977062">
        <w:rPr>
          <w:rFonts w:cs="Times New Roman"/>
          <w:szCs w:val="24"/>
        </w:rPr>
        <w:t>:</w:t>
      </w:r>
    </w:p>
    <w:p w14:paraId="71DF128D" w14:textId="77777777" w:rsidR="000168D6" w:rsidRPr="00977062" w:rsidRDefault="000168D6" w:rsidP="000907BB">
      <w:pPr>
        <w:spacing w:after="0" w:line="240" w:lineRule="auto"/>
        <w:jc w:val="both"/>
        <w:rPr>
          <w:rFonts w:cs="Times New Roman"/>
          <w:szCs w:val="24"/>
        </w:rPr>
      </w:pPr>
    </w:p>
    <w:p w14:paraId="131137A3" w14:textId="396EFCA8" w:rsidR="005F2F46" w:rsidRPr="0058672C" w:rsidRDefault="00806163" w:rsidP="005F2F46">
      <w:pPr>
        <w:jc w:val="both"/>
        <w:rPr>
          <w:rFonts w:cs="Times New Roman"/>
          <w:b/>
          <w:bCs/>
          <w:szCs w:val="24"/>
          <w:rPrChange w:id="111" w:author="Kärt Voor" w:date="2024-12-03T07:29:00Z">
            <w:rPr>
              <w:rFonts w:cs="Times New Roman"/>
              <w:szCs w:val="24"/>
            </w:rPr>
          </w:rPrChange>
        </w:rPr>
      </w:pPr>
      <w:commentRangeStart w:id="112"/>
      <w:ins w:id="113" w:author="Kärt Voor" w:date="2024-12-03T10:43:00Z">
        <w:r>
          <w:rPr>
            <w:rFonts w:cs="Times New Roman"/>
            <w:color w:val="202020"/>
            <w:szCs w:val="24"/>
            <w:shd w:val="clear" w:color="auto" w:fill="FFFFFF"/>
          </w:rPr>
          <w:t>„</w:t>
        </w:r>
      </w:ins>
      <w:del w:id="114" w:author="Kärt Voor" w:date="2024-12-03T10:43:00Z">
        <w:r w:rsidR="00A950F3" w:rsidRPr="00977062" w:rsidDel="00806163">
          <w:rPr>
            <w:rFonts w:cs="Times New Roman"/>
            <w:color w:val="202020"/>
            <w:szCs w:val="24"/>
            <w:shd w:val="clear" w:color="auto" w:fill="FFFFFF"/>
          </w:rPr>
          <w:delText>”</w:delText>
        </w:r>
      </w:del>
      <w:r w:rsidR="005F2F46" w:rsidRPr="0058672C">
        <w:rPr>
          <w:rFonts w:cs="Times New Roman"/>
          <w:b/>
          <w:bCs/>
          <w:szCs w:val="24"/>
          <w:rPrChange w:id="115" w:author="Kärt Voor" w:date="2024-12-03T07:29:00Z">
            <w:rPr>
              <w:rFonts w:cs="Times New Roman"/>
              <w:szCs w:val="24"/>
            </w:rPr>
          </w:rPrChange>
        </w:rPr>
        <w:t>§ 213</w:t>
      </w:r>
      <w:r w:rsidR="005F2F46" w:rsidRPr="0058672C">
        <w:rPr>
          <w:rFonts w:cs="Times New Roman"/>
          <w:b/>
          <w:bCs/>
          <w:szCs w:val="24"/>
          <w:vertAlign w:val="superscript"/>
          <w:rPrChange w:id="116" w:author="Kärt Voor" w:date="2024-12-03T07:29:00Z">
            <w:rPr>
              <w:rFonts w:cs="Times New Roman"/>
              <w:szCs w:val="24"/>
              <w:vertAlign w:val="superscript"/>
            </w:rPr>
          </w:rPrChange>
        </w:rPr>
        <w:t>2</w:t>
      </w:r>
      <w:r w:rsidR="005F2F46" w:rsidRPr="0058672C">
        <w:rPr>
          <w:rFonts w:cs="Times New Roman"/>
          <w:b/>
          <w:bCs/>
          <w:szCs w:val="24"/>
          <w:rPrChange w:id="117" w:author="Kärt Voor" w:date="2024-12-03T07:29:00Z">
            <w:rPr>
              <w:rFonts w:cs="Times New Roman"/>
              <w:szCs w:val="24"/>
            </w:rPr>
          </w:rPrChange>
        </w:rPr>
        <w:t>. </w:t>
      </w:r>
      <w:bookmarkStart w:id="118" w:name="para213b2"/>
      <w:r w:rsidR="005F2F46" w:rsidRPr="0058672C">
        <w:rPr>
          <w:rFonts w:cs="Times New Roman"/>
          <w:b/>
          <w:bCs/>
          <w:szCs w:val="24"/>
          <w:rPrChange w:id="119" w:author="Kärt Voor" w:date="2024-12-03T07:29:00Z">
            <w:rPr>
              <w:rFonts w:cs="Times New Roman"/>
              <w:szCs w:val="24"/>
            </w:rPr>
          </w:rPrChange>
        </w:rPr>
        <w:t>  </w:t>
      </w:r>
      <w:bookmarkEnd w:id="118"/>
      <w:r w:rsidR="005F2F46" w:rsidRPr="0058672C">
        <w:rPr>
          <w:rFonts w:cs="Times New Roman"/>
          <w:b/>
          <w:bCs/>
          <w:szCs w:val="24"/>
          <w:rPrChange w:id="120" w:author="Kärt Voor" w:date="2024-12-03T07:29:00Z">
            <w:rPr>
              <w:rFonts w:cs="Times New Roman"/>
              <w:szCs w:val="24"/>
            </w:rPr>
          </w:rPrChange>
        </w:rPr>
        <w:t>Hoolduse eest vastutava üksuse sertifikaadi ja hooldusfunktsiooni vastavussertifikaadi taotluse läbivaatamine</w:t>
      </w:r>
      <w:commentRangeEnd w:id="112"/>
      <w:r>
        <w:rPr>
          <w:rStyle w:val="Kommentaariviide"/>
        </w:rPr>
        <w:commentReference w:id="112"/>
      </w:r>
    </w:p>
    <w:p w14:paraId="643C2DA1" w14:textId="738FDBA5" w:rsidR="005F2F46" w:rsidRPr="00977062" w:rsidRDefault="005F2F46" w:rsidP="000907BB">
      <w:pPr>
        <w:spacing w:line="240" w:lineRule="auto"/>
        <w:jc w:val="both"/>
        <w:rPr>
          <w:rFonts w:cs="Times New Roman"/>
          <w:szCs w:val="24"/>
        </w:rPr>
      </w:pPr>
      <w:r w:rsidRPr="00977062">
        <w:rPr>
          <w:rFonts w:cs="Times New Roman"/>
          <w:szCs w:val="24"/>
        </w:rPr>
        <w:t>(1) Hoolduse eest vastutava üksuse sertifikaadi taotluse läbivaatamise eest tasutakse riigilõivu 6240 eurot.</w:t>
      </w:r>
    </w:p>
    <w:p w14:paraId="44706B0A" w14:textId="6DF82972" w:rsidR="00A950F3" w:rsidRPr="00977062" w:rsidRDefault="00A950F3" w:rsidP="000907BB">
      <w:pPr>
        <w:spacing w:line="240" w:lineRule="auto"/>
        <w:jc w:val="both"/>
        <w:rPr>
          <w:rFonts w:cs="Times New Roman"/>
          <w:szCs w:val="24"/>
        </w:rPr>
      </w:pPr>
      <w:r w:rsidRPr="00977062">
        <w:rPr>
          <w:rFonts w:cs="Times New Roman"/>
          <w:szCs w:val="24"/>
        </w:rPr>
        <w:t>(2) Hooldusfunktsiooni vastavussertifikaadi taotluse läbivaatamise eest tasutakse riigilõivu 4680</w:t>
      </w:r>
      <w:r w:rsidR="005F2F46" w:rsidRPr="00977062">
        <w:rPr>
          <w:rFonts w:cs="Times New Roman"/>
          <w:szCs w:val="24"/>
        </w:rPr>
        <w:t xml:space="preserve"> eurot</w:t>
      </w:r>
      <w:r w:rsidRPr="00977062">
        <w:rPr>
          <w:rFonts w:cs="Times New Roman"/>
          <w:szCs w:val="24"/>
        </w:rPr>
        <w:t>.</w:t>
      </w:r>
      <w:r w:rsidRPr="00977062">
        <w:rPr>
          <w:rFonts w:cs="Times New Roman"/>
          <w:color w:val="202020"/>
          <w:szCs w:val="24"/>
          <w:shd w:val="clear" w:color="auto" w:fill="FFFFFF"/>
        </w:rPr>
        <w:t>”</w:t>
      </w:r>
      <w:r w:rsidR="00772D4C" w:rsidRPr="00977062">
        <w:rPr>
          <w:rFonts w:cs="Times New Roman"/>
          <w:color w:val="202020"/>
          <w:szCs w:val="24"/>
          <w:shd w:val="clear" w:color="auto" w:fill="FFFFFF"/>
        </w:rPr>
        <w:t>.</w:t>
      </w:r>
    </w:p>
    <w:p w14:paraId="4B77E441" w14:textId="28FB428F" w:rsidR="00C934CC" w:rsidRPr="00977062" w:rsidRDefault="00C934CC" w:rsidP="000907BB">
      <w:pPr>
        <w:spacing w:after="0" w:line="240" w:lineRule="auto"/>
        <w:jc w:val="both"/>
        <w:rPr>
          <w:rFonts w:cs="Times New Roman"/>
          <w:szCs w:val="24"/>
        </w:rPr>
      </w:pPr>
    </w:p>
    <w:p w14:paraId="57E3675C" w14:textId="77777777" w:rsidR="00A950F3" w:rsidRPr="00977062" w:rsidRDefault="00A950F3" w:rsidP="000907BB">
      <w:pPr>
        <w:spacing w:after="0" w:line="240" w:lineRule="auto"/>
        <w:jc w:val="both"/>
        <w:rPr>
          <w:rFonts w:cs="Times New Roman"/>
          <w:szCs w:val="24"/>
        </w:rPr>
      </w:pPr>
    </w:p>
    <w:p w14:paraId="4E3D594A" w14:textId="77777777" w:rsidR="00E0137D" w:rsidRPr="00977062" w:rsidRDefault="00E0137D" w:rsidP="000907BB">
      <w:pPr>
        <w:pStyle w:val="Loendilik"/>
        <w:spacing w:after="0" w:line="240" w:lineRule="auto"/>
        <w:ind w:left="0"/>
        <w:jc w:val="both"/>
        <w:rPr>
          <w:rFonts w:cs="Times New Roman"/>
          <w:b/>
          <w:bCs/>
          <w:szCs w:val="24"/>
        </w:rPr>
      </w:pPr>
    </w:p>
    <w:bookmarkEnd w:id="110"/>
    <w:p w14:paraId="32A754C1" w14:textId="77777777" w:rsidR="000614BF" w:rsidRPr="00977062" w:rsidRDefault="000614BF" w:rsidP="000907BB">
      <w:pPr>
        <w:spacing w:after="0" w:line="240" w:lineRule="auto"/>
        <w:jc w:val="both"/>
        <w:rPr>
          <w:rFonts w:cs="Times New Roman"/>
          <w:szCs w:val="24"/>
        </w:rPr>
      </w:pPr>
    </w:p>
    <w:p w14:paraId="586B45C1" w14:textId="77777777" w:rsidR="000614BF" w:rsidRPr="00977062" w:rsidRDefault="000614BF" w:rsidP="000907BB">
      <w:pPr>
        <w:spacing w:after="0" w:line="240" w:lineRule="auto"/>
        <w:jc w:val="both"/>
        <w:rPr>
          <w:rFonts w:cs="Times New Roman"/>
          <w:szCs w:val="24"/>
        </w:rPr>
      </w:pPr>
    </w:p>
    <w:p w14:paraId="265FEE8E" w14:textId="77777777" w:rsidR="000614BF" w:rsidRPr="00977062" w:rsidRDefault="000614BF" w:rsidP="000907BB">
      <w:pPr>
        <w:pStyle w:val="Default"/>
        <w:jc w:val="both"/>
        <w:rPr>
          <w:rFonts w:ascii="Times New Roman" w:hAnsi="Times New Roman" w:cs="Times New Roman"/>
          <w:color w:val="auto"/>
        </w:rPr>
      </w:pPr>
    </w:p>
    <w:p w14:paraId="494F9793" w14:textId="77777777" w:rsidR="000614BF" w:rsidRPr="00977062" w:rsidRDefault="000614BF" w:rsidP="000907BB">
      <w:pPr>
        <w:pStyle w:val="Default"/>
        <w:jc w:val="both"/>
        <w:rPr>
          <w:rFonts w:ascii="Times New Roman" w:hAnsi="Times New Roman" w:cs="Times New Roman"/>
          <w:color w:val="auto"/>
        </w:rPr>
      </w:pPr>
      <w:r w:rsidRPr="00977062">
        <w:rPr>
          <w:rFonts w:ascii="Times New Roman" w:hAnsi="Times New Roman" w:cs="Times New Roman"/>
          <w:color w:val="auto"/>
        </w:rPr>
        <w:t>………………….</w:t>
      </w:r>
    </w:p>
    <w:p w14:paraId="0D76C204" w14:textId="77777777" w:rsidR="000614BF" w:rsidRPr="00977062" w:rsidRDefault="000614BF" w:rsidP="000907BB">
      <w:pPr>
        <w:pStyle w:val="Default"/>
        <w:jc w:val="both"/>
        <w:rPr>
          <w:rFonts w:ascii="Times New Roman" w:hAnsi="Times New Roman" w:cs="Times New Roman"/>
          <w:color w:val="auto"/>
        </w:rPr>
      </w:pPr>
      <w:r w:rsidRPr="00977062">
        <w:rPr>
          <w:rFonts w:ascii="Times New Roman" w:hAnsi="Times New Roman" w:cs="Times New Roman"/>
          <w:color w:val="auto"/>
        </w:rPr>
        <w:t xml:space="preserve">Riigikogu esimees </w:t>
      </w:r>
    </w:p>
    <w:p w14:paraId="1FFDBE3D" w14:textId="77777777" w:rsidR="000614BF" w:rsidRPr="00977062" w:rsidRDefault="000614BF" w:rsidP="000907BB">
      <w:pPr>
        <w:pStyle w:val="Default"/>
        <w:jc w:val="both"/>
        <w:rPr>
          <w:rFonts w:ascii="Times New Roman" w:hAnsi="Times New Roman" w:cs="Times New Roman"/>
          <w:color w:val="auto"/>
        </w:rPr>
      </w:pPr>
    </w:p>
    <w:p w14:paraId="6477F922" w14:textId="7E7C0E91" w:rsidR="000614BF" w:rsidRPr="00977062" w:rsidRDefault="000614BF" w:rsidP="000907BB">
      <w:pPr>
        <w:pStyle w:val="Default"/>
        <w:jc w:val="both"/>
        <w:rPr>
          <w:rFonts w:ascii="Times New Roman" w:hAnsi="Times New Roman" w:cs="Times New Roman"/>
          <w:color w:val="auto"/>
        </w:rPr>
      </w:pPr>
      <w:r w:rsidRPr="00977062">
        <w:rPr>
          <w:rFonts w:ascii="Times New Roman" w:hAnsi="Times New Roman" w:cs="Times New Roman"/>
          <w:color w:val="auto"/>
        </w:rPr>
        <w:t>Tallinn, ........</w:t>
      </w:r>
      <w:r w:rsidR="00AA07CD" w:rsidRPr="00977062">
        <w:rPr>
          <w:rFonts w:ascii="Times New Roman" w:hAnsi="Times New Roman" w:cs="Times New Roman"/>
          <w:color w:val="auto"/>
        </w:rPr>
        <w:t xml:space="preserve"> </w:t>
      </w:r>
      <w:r w:rsidRPr="00977062">
        <w:rPr>
          <w:rFonts w:ascii="Times New Roman" w:hAnsi="Times New Roman" w:cs="Times New Roman"/>
          <w:color w:val="auto"/>
        </w:rPr>
        <w:t>........................... 202</w:t>
      </w:r>
      <w:r w:rsidR="00136D19" w:rsidRPr="00977062">
        <w:rPr>
          <w:rFonts w:ascii="Times New Roman" w:hAnsi="Times New Roman" w:cs="Times New Roman"/>
          <w:color w:val="auto"/>
        </w:rPr>
        <w:t>4</w:t>
      </w:r>
      <w:r w:rsidRPr="00977062">
        <w:rPr>
          <w:rFonts w:ascii="Times New Roman" w:hAnsi="Times New Roman" w:cs="Times New Roman"/>
          <w:color w:val="auto"/>
        </w:rPr>
        <w:t>. a</w:t>
      </w:r>
    </w:p>
    <w:p w14:paraId="699D786C" w14:textId="77777777" w:rsidR="000614BF" w:rsidRPr="00977062" w:rsidRDefault="000614BF" w:rsidP="000907BB">
      <w:pPr>
        <w:pStyle w:val="Default"/>
        <w:jc w:val="both"/>
        <w:rPr>
          <w:rFonts w:ascii="Times New Roman" w:hAnsi="Times New Roman" w:cs="Times New Roman"/>
          <w:color w:val="auto"/>
        </w:rPr>
      </w:pPr>
      <w:r w:rsidRPr="00977062">
        <w:rPr>
          <w:rFonts w:ascii="Times New Roman" w:hAnsi="Times New Roman" w:cs="Times New Roman"/>
          <w:color w:val="auto"/>
        </w:rPr>
        <w:t>___________________________________________________________________________</w:t>
      </w:r>
    </w:p>
    <w:p w14:paraId="5921B6BA" w14:textId="7847CE07" w:rsidR="000614BF" w:rsidRPr="00977062" w:rsidRDefault="000614BF" w:rsidP="000907BB">
      <w:pPr>
        <w:pStyle w:val="Default"/>
        <w:jc w:val="both"/>
        <w:rPr>
          <w:rFonts w:ascii="Times New Roman" w:hAnsi="Times New Roman" w:cs="Times New Roman"/>
        </w:rPr>
      </w:pPr>
      <w:r w:rsidRPr="00977062">
        <w:rPr>
          <w:rFonts w:ascii="Times New Roman" w:hAnsi="Times New Roman" w:cs="Times New Roman"/>
          <w:color w:val="auto"/>
        </w:rPr>
        <w:t xml:space="preserve">Algatab Vabariigi Valitsus </w:t>
      </w:r>
      <w:r w:rsidRPr="00977062">
        <w:rPr>
          <w:rFonts w:ascii="Times New Roman" w:hAnsi="Times New Roman" w:cs="Times New Roman"/>
        </w:rPr>
        <w:t>........</w:t>
      </w:r>
      <w:r w:rsidR="00AA07CD" w:rsidRPr="00977062">
        <w:rPr>
          <w:rFonts w:ascii="Times New Roman" w:hAnsi="Times New Roman" w:cs="Times New Roman"/>
        </w:rPr>
        <w:t xml:space="preserve"> </w:t>
      </w:r>
      <w:r w:rsidRPr="00977062">
        <w:rPr>
          <w:rFonts w:ascii="Times New Roman" w:hAnsi="Times New Roman" w:cs="Times New Roman"/>
        </w:rPr>
        <w:t>........................... 202</w:t>
      </w:r>
      <w:r w:rsidR="00136D19" w:rsidRPr="00977062">
        <w:rPr>
          <w:rFonts w:ascii="Times New Roman" w:hAnsi="Times New Roman" w:cs="Times New Roman"/>
        </w:rPr>
        <w:t>4</w:t>
      </w:r>
      <w:r w:rsidRPr="00977062">
        <w:rPr>
          <w:rFonts w:ascii="Times New Roman" w:hAnsi="Times New Roman" w:cs="Times New Roman"/>
        </w:rPr>
        <w:t>. a</w:t>
      </w:r>
    </w:p>
    <w:p w14:paraId="7D6BE232" w14:textId="77777777" w:rsidR="000614BF" w:rsidRPr="00977062" w:rsidRDefault="000614BF" w:rsidP="000907BB">
      <w:pPr>
        <w:pStyle w:val="Default"/>
        <w:jc w:val="both"/>
        <w:rPr>
          <w:rFonts w:ascii="Times New Roman" w:hAnsi="Times New Roman" w:cs="Times New Roman"/>
        </w:rPr>
      </w:pPr>
    </w:p>
    <w:p w14:paraId="2ED19632" w14:textId="77777777" w:rsidR="000614BF" w:rsidRPr="00977062" w:rsidRDefault="000614BF" w:rsidP="000907BB">
      <w:pPr>
        <w:pStyle w:val="Default"/>
        <w:jc w:val="both"/>
        <w:rPr>
          <w:rFonts w:ascii="Times New Roman" w:hAnsi="Times New Roman" w:cs="Times New Roman"/>
        </w:rPr>
      </w:pPr>
      <w:r w:rsidRPr="00977062">
        <w:rPr>
          <w:rFonts w:ascii="Times New Roman" w:hAnsi="Times New Roman" w:cs="Times New Roman"/>
        </w:rPr>
        <w:t>(allkirjastatud digitaalselt)</w:t>
      </w:r>
    </w:p>
    <w:p w14:paraId="09FD6682" w14:textId="0439F905" w:rsidR="00FD4FA2" w:rsidRPr="00977062" w:rsidRDefault="00FD4FA2" w:rsidP="000907BB">
      <w:pPr>
        <w:pStyle w:val="Default"/>
        <w:jc w:val="both"/>
        <w:rPr>
          <w:rFonts w:ascii="Times New Roman" w:hAnsi="Times New Roman" w:cs="Times New Roman"/>
        </w:rPr>
      </w:pPr>
    </w:p>
    <w:p w14:paraId="259740D8" w14:textId="77777777" w:rsidR="00AB4B35" w:rsidRPr="00977062" w:rsidRDefault="00AB4B35" w:rsidP="000907BB">
      <w:pPr>
        <w:pStyle w:val="Default"/>
        <w:jc w:val="both"/>
        <w:rPr>
          <w:rFonts w:ascii="Times New Roman" w:hAnsi="Times New Roman" w:cs="Times New Roman"/>
        </w:rPr>
      </w:pPr>
    </w:p>
    <w:sectPr w:rsidR="00AB4B35" w:rsidRPr="00977062">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ärt Voor" w:date="2024-12-03T10:46:00Z" w:initials="KV">
    <w:p w14:paraId="1F03413D" w14:textId="77777777" w:rsidR="002C6FC9" w:rsidRDefault="00806163" w:rsidP="002C6FC9">
      <w:pPr>
        <w:pStyle w:val="Kommentaaritekst"/>
      </w:pPr>
      <w:r>
        <w:rPr>
          <w:rStyle w:val="Kommentaariviide"/>
        </w:rPr>
        <w:annotationRef/>
      </w:r>
      <w:r w:rsidR="002C6FC9">
        <w:t>Palume SK 9. osa "Seaduse jõustumine" täiendada ka põhjendusega jõustumisaja valiku kohta (alus: HÕNTE § 49). Lisaks palume SK 10. osa pealkirjastada vastavalt HÕNTE § 40 lg 1 p-le 10.</w:t>
      </w:r>
    </w:p>
  </w:comment>
  <w:comment w:id="1" w:author="Kärt Voor" w:date="2024-12-03T07:34:00Z" w:initials="KV">
    <w:p w14:paraId="16585095" w14:textId="5D5D6ECF" w:rsidR="00996578" w:rsidRDefault="00996578" w:rsidP="00996578">
      <w:pPr>
        <w:pStyle w:val="Kommentaaritekst"/>
      </w:pPr>
      <w:r>
        <w:rPr>
          <w:rStyle w:val="Kommentaariviide"/>
        </w:rPr>
        <w:annotationRef/>
      </w:r>
      <w:r>
        <w:t>Kuna muudetakse kahte seadust, siis tuleb nad välja kirjutada. Palume ka SK pealkiri parandada.</w:t>
      </w:r>
    </w:p>
  </w:comment>
  <w:comment w:id="16" w:author="Kärt Voor" w:date="2024-12-03T07:33:00Z" w:initials="KV">
    <w:p w14:paraId="3F09E8B3" w14:textId="6B7BBF7E" w:rsidR="00C737F5" w:rsidRDefault="00C737F5" w:rsidP="00C737F5">
      <w:pPr>
        <w:pStyle w:val="Kommentaaritekst"/>
      </w:pPr>
      <w:r>
        <w:rPr>
          <w:rStyle w:val="Kommentaariviide"/>
        </w:rPr>
        <w:annotationRef/>
      </w:r>
      <w:r>
        <w:t xml:space="preserve">Siin jj - õige on jutumärgid all., seetõttu parandatud. </w:t>
      </w:r>
    </w:p>
  </w:comment>
  <w:comment w:id="20" w:author="Kärt Voor" w:date="2024-12-03T07:23:00Z" w:initials="KV">
    <w:p w14:paraId="2BBB1EC9" w14:textId="6F7E0DC7" w:rsidR="00837CB7" w:rsidRDefault="00837CB7" w:rsidP="00837CB7">
      <w:pPr>
        <w:pStyle w:val="Kommentaaritekst"/>
      </w:pPr>
      <w:r>
        <w:rPr>
          <w:rStyle w:val="Kommentaariviide"/>
        </w:rPr>
        <w:annotationRef/>
      </w:r>
      <w:r>
        <w:t>Puudub ELT-s ja seetõttu tuleb ka EN-st läbivalt välja jätta.</w:t>
      </w:r>
    </w:p>
  </w:comment>
  <w:comment w:id="23" w:author="Piret Elenurm" w:date="2024-11-28T13:19:00Z" w:initials="PE">
    <w:p w14:paraId="22E73151" w14:textId="6CA2F93D" w:rsidR="00664CB6" w:rsidRDefault="00664CB6" w:rsidP="00664CB6">
      <w:pPr>
        <w:pStyle w:val="Kommentaaritekst"/>
      </w:pPr>
      <w:r>
        <w:rPr>
          <w:rStyle w:val="Kommentaariviide"/>
        </w:rPr>
        <w:annotationRef/>
      </w:r>
      <w:r>
        <w:t>Teeme ettepaneku lisatavad laused sätestada eraldi lõikena, kus viidatakse lõikele 8.</w:t>
      </w:r>
    </w:p>
  </w:comment>
  <w:comment w:id="25" w:author="Kärt Voor" w:date="2024-12-03T10:38:00Z" w:initials="KV">
    <w:p w14:paraId="18026164" w14:textId="77777777" w:rsidR="00B22B32" w:rsidRDefault="00B22B32" w:rsidP="00B22B32">
      <w:pPr>
        <w:pStyle w:val="Kommentaaritekst"/>
      </w:pPr>
      <w:r>
        <w:rPr>
          <w:rStyle w:val="Kommentaariviide"/>
        </w:rPr>
        <w:annotationRef/>
      </w:r>
      <w:r>
        <w:t>Hetkel kehtiv norm:</w:t>
      </w:r>
    </w:p>
    <w:p w14:paraId="2E5EFB1E" w14:textId="77777777" w:rsidR="00B22B32" w:rsidRDefault="00B22B32" w:rsidP="00B22B32">
      <w:pPr>
        <w:pStyle w:val="Kommentaaritekst"/>
      </w:pPr>
    </w:p>
    <w:p w14:paraId="0CD473CF" w14:textId="77777777" w:rsidR="00B22B32" w:rsidRDefault="00B22B32" w:rsidP="00B22B32">
      <w:pPr>
        <w:pStyle w:val="Kommentaaritekst"/>
      </w:pPr>
      <w:r>
        <w:rPr>
          <w:color w:val="202020"/>
          <w:highlight w:val="white"/>
        </w:rPr>
        <w:t>(1) Mitteavalikku raudteed majandada sooviv raudtee valdaja peab tegutsemise ohutustunnistuse saamiseks esitama Tarbijakaitse ja Tehnilise Järelevalve Ametile vastava taotluse, millele lisatakse:</w:t>
      </w:r>
      <w:r>
        <w:rPr>
          <w:color w:val="202020"/>
          <w:highlight w:val="white"/>
        </w:rPr>
        <w:br/>
        <w:t>1) raudteeohutuse ja -liikluse eest vastutavate töötajate nimekiri, milles esitatakse töötaja ees- ja perekonnanimi, isikukood või selle puudumise korral sünniaeg ning töötajale väljaantud kutsetunnistuse number;</w:t>
      </w:r>
      <w:r>
        <w:rPr>
          <w:color w:val="202020"/>
          <w:highlight w:val="white"/>
        </w:rPr>
        <w:br/>
        <w:t>2) nende raudteerajatiste nimekiri, mis raudteeliiklusregistris ei kajastu;</w:t>
      </w:r>
      <w:r>
        <w:rPr>
          <w:color w:val="202020"/>
          <w:highlight w:val="white"/>
        </w:rPr>
        <w:br/>
        <w:t>3) raudteeinfrastruktuuri ja raudteeliikluse korralduse nõuetele vastavuse kontrollimise aruanded, kui neid ei ole käesoleva seaduse § 46 kohaselt esitatud;</w:t>
      </w:r>
      <w:r>
        <w:rPr>
          <w:color w:val="202020"/>
          <w:highlight w:val="white"/>
        </w:rPr>
        <w:br/>
        <w:t>4) millisel viisil taotleja otsuse edastamist soovib;</w:t>
      </w:r>
      <w:r>
        <w:rPr>
          <w:color w:val="202020"/>
          <w:highlight w:val="white"/>
        </w:rPr>
        <w:br/>
      </w:r>
      <w:r>
        <w:rPr>
          <w:color w:val="0061AA"/>
          <w:highlight w:val="white"/>
        </w:rPr>
        <w:t> </w:t>
      </w:r>
      <w:r>
        <w:rPr>
          <w:color w:val="202020"/>
          <w:highlight w:val="white"/>
        </w:rPr>
        <w:t>5) andmed riigilõivu tasumise kohta</w:t>
      </w:r>
      <w:r>
        <w:t xml:space="preserve"> .</w:t>
      </w:r>
    </w:p>
    <w:p w14:paraId="4D6B91BB" w14:textId="77777777" w:rsidR="00B22B32" w:rsidRDefault="00B22B32" w:rsidP="00B22B32">
      <w:pPr>
        <w:pStyle w:val="Kommentaaritekst"/>
      </w:pPr>
    </w:p>
    <w:p w14:paraId="1701C10E" w14:textId="77777777" w:rsidR="00B22B32" w:rsidRDefault="00B22B32" w:rsidP="00B22B32">
      <w:pPr>
        <w:pStyle w:val="Kommentaaritekst"/>
      </w:pPr>
      <w:r>
        <w:t xml:space="preserve">Muudatuse tulemusena hakkab § 24 lg 1 koosnema kahest punktist - EN-s p 1 ja p 3 (p-i 2 ei ole). Selleks, et muudatus oleks selge ja kajastaks EN koostaja soove, siis sissejuhatavat lauseosa, mis jääb samaks, ei esitata; p-d 1 ja 3 muudetakse ja sellele järgnevas muutmispunktis tunnistatakse p-d 2, 4 ja 5 kehtetuks. Palume EN muuta. </w:t>
      </w:r>
    </w:p>
  </w:comment>
  <w:comment w:id="31" w:author="Kärt Voor" w:date="2024-12-03T07:20:00Z" w:initials="KV">
    <w:p w14:paraId="5182A015" w14:textId="6FDB345A" w:rsidR="00837CB7" w:rsidRDefault="00837CB7" w:rsidP="00837CB7">
      <w:pPr>
        <w:pStyle w:val="Kommentaaritekst"/>
      </w:pPr>
      <w:r>
        <w:rPr>
          <w:rStyle w:val="Kommentaariviide"/>
        </w:rPr>
        <w:annotationRef/>
      </w:r>
      <w:r>
        <w:t>Vahemikku tähistab pikk kriips. Palume parandada.</w:t>
      </w:r>
    </w:p>
  </w:comment>
  <w:comment w:id="33" w:author="Kärt Voor" w:date="2024-12-03T07:21:00Z" w:initials="KV">
    <w:p w14:paraId="77454DBD" w14:textId="77777777" w:rsidR="00837CB7" w:rsidRDefault="00837CB7" w:rsidP="00837CB7">
      <w:pPr>
        <w:pStyle w:val="Kommentaaritekst"/>
      </w:pPr>
      <w:r>
        <w:rPr>
          <w:rStyle w:val="Kommentaariviide"/>
        </w:rPr>
        <w:annotationRef/>
      </w:r>
      <w:r>
        <w:t>Jutumärgid olid puudu.</w:t>
      </w:r>
    </w:p>
  </w:comment>
  <w:comment w:id="60" w:author="Kärt Voor" w:date="2024-12-03T07:25:00Z" w:initials="KV">
    <w:p w14:paraId="062E573F" w14:textId="77777777" w:rsidR="00837CB7" w:rsidRDefault="00837CB7" w:rsidP="00837CB7">
      <w:pPr>
        <w:pStyle w:val="Kommentaaritekst"/>
      </w:pPr>
      <w:r>
        <w:rPr>
          <w:rStyle w:val="Kommentaariviide"/>
        </w:rPr>
        <w:annotationRef/>
      </w:r>
      <w:r>
        <w:t>Vormelis märgitud, et täiendatakse lg-ga 1(1), aga lõiketähises on 3(1) - kumb on õige? Palume parandada.</w:t>
      </w:r>
    </w:p>
  </w:comment>
  <w:comment w:id="83" w:author="Kärt Voor" w:date="2024-12-03T07:33:00Z" w:initials="KV">
    <w:p w14:paraId="026F3D85" w14:textId="77777777" w:rsidR="00C737F5" w:rsidRDefault="00C737F5" w:rsidP="00C737F5">
      <w:pPr>
        <w:pStyle w:val="Kommentaaritekst"/>
      </w:pPr>
      <w:r>
        <w:rPr>
          <w:rStyle w:val="Kommentaariviide"/>
        </w:rPr>
        <w:annotationRef/>
      </w:r>
      <w:r>
        <w:t>Kuivõrd sama muudatus ja jõustumisaeg on ka sama, siis palume ühes muutmisp-s esitada ka p-des 36 ja 37 sätestatud ehk lisada nad p-i 34.</w:t>
      </w:r>
    </w:p>
  </w:comment>
  <w:comment w:id="112" w:author="Kärt Voor" w:date="2024-12-03T10:45:00Z" w:initials="KV">
    <w:p w14:paraId="6C97DA7B" w14:textId="77777777" w:rsidR="00806163" w:rsidRDefault="00806163" w:rsidP="00806163">
      <w:pPr>
        <w:pStyle w:val="Kommentaaritekst"/>
      </w:pPr>
      <w:r>
        <w:rPr>
          <w:rStyle w:val="Kommentaariviide"/>
        </w:rPr>
        <w:annotationRef/>
      </w:r>
      <w:r>
        <w:t>Kuigi olete SK-s märkinud, et "Riigilõiv kujuneb sertifikaadi väljaandmisel TTJA tegelike kulude põhjal. Kuna menetluse maht on 1/3 võrra väiksem kui hoolduse eest vastutava üksuse sertifitseerimisel, siis on ka riigilõiv 1/3 võrra väiksem ehk 4680 €.", siis palume SK täiendada ja lahti kirjutada ka TTJA tegelikud kulud.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03413D" w15:done="0"/>
  <w15:commentEx w15:paraId="16585095" w15:done="0"/>
  <w15:commentEx w15:paraId="3F09E8B3" w15:done="0"/>
  <w15:commentEx w15:paraId="2BBB1EC9" w15:done="0"/>
  <w15:commentEx w15:paraId="22E73151" w15:done="0"/>
  <w15:commentEx w15:paraId="1701C10E" w15:done="0"/>
  <w15:commentEx w15:paraId="5182A015" w15:done="0"/>
  <w15:commentEx w15:paraId="77454DBD" w15:done="0"/>
  <w15:commentEx w15:paraId="062E573F" w15:done="0"/>
  <w15:commentEx w15:paraId="026F3D85" w15:done="0"/>
  <w15:commentEx w15:paraId="6C97DA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96018" w16cex:dateUtc="2024-12-03T08:46:00Z"/>
  <w16cex:commentExtensible w16cex:durableId="2AF93314" w16cex:dateUtc="2024-12-03T05:34:00Z"/>
  <w16cex:commentExtensible w16cex:durableId="2AF932D7" w16cex:dateUtc="2024-12-03T05:33:00Z"/>
  <w16cex:commentExtensible w16cex:durableId="2AF93058" w16cex:dateUtc="2024-12-03T05:23:00Z"/>
  <w16cex:commentExtensible w16cex:durableId="2AF2EC57" w16cex:dateUtc="2024-11-28T11:19:00Z"/>
  <w16cex:commentExtensible w16cex:durableId="2AF95E41" w16cex:dateUtc="2024-12-03T08:38:00Z"/>
  <w16cex:commentExtensible w16cex:durableId="2AF92FD9" w16cex:dateUtc="2024-12-03T05:20:00Z"/>
  <w16cex:commentExtensible w16cex:durableId="2AF92FF0" w16cex:dateUtc="2024-12-03T05:21:00Z"/>
  <w16cex:commentExtensible w16cex:durableId="2AF930EB" w16cex:dateUtc="2024-12-03T05:25:00Z"/>
  <w16cex:commentExtensible w16cex:durableId="2AF932AE" w16cex:dateUtc="2024-12-03T05:33:00Z"/>
  <w16cex:commentExtensible w16cex:durableId="2AF95FBB" w16cex:dateUtc="2024-12-03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03413D" w16cid:durableId="2AF96018"/>
  <w16cid:commentId w16cid:paraId="16585095" w16cid:durableId="2AF93314"/>
  <w16cid:commentId w16cid:paraId="3F09E8B3" w16cid:durableId="2AF932D7"/>
  <w16cid:commentId w16cid:paraId="2BBB1EC9" w16cid:durableId="2AF93058"/>
  <w16cid:commentId w16cid:paraId="22E73151" w16cid:durableId="2AF2EC57"/>
  <w16cid:commentId w16cid:paraId="1701C10E" w16cid:durableId="2AF95E41"/>
  <w16cid:commentId w16cid:paraId="5182A015" w16cid:durableId="2AF92FD9"/>
  <w16cid:commentId w16cid:paraId="77454DBD" w16cid:durableId="2AF92FF0"/>
  <w16cid:commentId w16cid:paraId="062E573F" w16cid:durableId="2AF930EB"/>
  <w16cid:commentId w16cid:paraId="026F3D85" w16cid:durableId="2AF932AE"/>
  <w16cid:commentId w16cid:paraId="6C97DA7B" w16cid:durableId="2AF95F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8189A" w14:textId="77777777" w:rsidR="000F441F" w:rsidRDefault="000F441F" w:rsidP="00025C7B">
      <w:pPr>
        <w:spacing w:after="0" w:line="240" w:lineRule="auto"/>
      </w:pPr>
      <w:r>
        <w:separator/>
      </w:r>
    </w:p>
  </w:endnote>
  <w:endnote w:type="continuationSeparator" w:id="0">
    <w:p w14:paraId="5D054974" w14:textId="77777777" w:rsidR="000F441F" w:rsidRDefault="000F441F" w:rsidP="00025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505280"/>
      <w:docPartObj>
        <w:docPartGallery w:val="Page Numbers (Bottom of Page)"/>
        <w:docPartUnique/>
      </w:docPartObj>
    </w:sdtPr>
    <w:sdtEndPr/>
    <w:sdtContent>
      <w:p w14:paraId="1D966875" w14:textId="7B449D33" w:rsidR="00025C7B" w:rsidRDefault="00CD4FDA" w:rsidP="00EB4EA4">
        <w:pPr>
          <w:pStyle w:val="Jalus"/>
          <w:jc w:val="center"/>
        </w:pPr>
        <w:r>
          <w:fldChar w:fldCharType="begin"/>
        </w:r>
        <w:r>
          <w:instrText>PAGE   \* MERGEFORMAT</w:instrText>
        </w:r>
        <w:r>
          <w:fldChar w:fldCharType="separate"/>
        </w:r>
        <w:r w:rsidR="00F6452A">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CA38C" w14:textId="77777777" w:rsidR="000F441F" w:rsidRDefault="000F441F" w:rsidP="00025C7B">
      <w:pPr>
        <w:spacing w:after="0" w:line="240" w:lineRule="auto"/>
      </w:pPr>
      <w:r>
        <w:separator/>
      </w:r>
    </w:p>
  </w:footnote>
  <w:footnote w:type="continuationSeparator" w:id="0">
    <w:p w14:paraId="061BF169" w14:textId="77777777" w:rsidR="000F441F" w:rsidRDefault="000F441F" w:rsidP="00025C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60DBD"/>
    <w:multiLevelType w:val="hybridMultilevel"/>
    <w:tmpl w:val="954616FA"/>
    <w:lvl w:ilvl="0" w:tplc="67B886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B112E2"/>
    <w:multiLevelType w:val="hybridMultilevel"/>
    <w:tmpl w:val="B2528760"/>
    <w:lvl w:ilvl="0" w:tplc="AA96EAD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15DD6B65"/>
    <w:multiLevelType w:val="hybridMultilevel"/>
    <w:tmpl w:val="BBAE8F92"/>
    <w:lvl w:ilvl="0" w:tplc="521EC05A">
      <w:start w:val="1"/>
      <w:numFmt w:val="decimal"/>
      <w:lvlText w:val="%1."/>
      <w:lvlJc w:val="left"/>
      <w:pPr>
        <w:ind w:left="1440" w:hanging="360"/>
      </w:pPr>
    </w:lvl>
    <w:lvl w:ilvl="1" w:tplc="F320975E">
      <w:start w:val="1"/>
      <w:numFmt w:val="decimal"/>
      <w:lvlText w:val="%2."/>
      <w:lvlJc w:val="left"/>
      <w:pPr>
        <w:ind w:left="1440" w:hanging="360"/>
      </w:pPr>
    </w:lvl>
    <w:lvl w:ilvl="2" w:tplc="9BD4A02C">
      <w:start w:val="1"/>
      <w:numFmt w:val="decimal"/>
      <w:lvlText w:val="%3."/>
      <w:lvlJc w:val="left"/>
      <w:pPr>
        <w:ind w:left="1440" w:hanging="360"/>
      </w:pPr>
    </w:lvl>
    <w:lvl w:ilvl="3" w:tplc="3134EBE0">
      <w:start w:val="1"/>
      <w:numFmt w:val="decimal"/>
      <w:lvlText w:val="%4."/>
      <w:lvlJc w:val="left"/>
      <w:pPr>
        <w:ind w:left="1440" w:hanging="360"/>
      </w:pPr>
    </w:lvl>
    <w:lvl w:ilvl="4" w:tplc="7FD694B2">
      <w:start w:val="1"/>
      <w:numFmt w:val="decimal"/>
      <w:lvlText w:val="%5."/>
      <w:lvlJc w:val="left"/>
      <w:pPr>
        <w:ind w:left="1440" w:hanging="360"/>
      </w:pPr>
    </w:lvl>
    <w:lvl w:ilvl="5" w:tplc="DF50B756">
      <w:start w:val="1"/>
      <w:numFmt w:val="decimal"/>
      <w:lvlText w:val="%6."/>
      <w:lvlJc w:val="left"/>
      <w:pPr>
        <w:ind w:left="1440" w:hanging="360"/>
      </w:pPr>
    </w:lvl>
    <w:lvl w:ilvl="6" w:tplc="E708BF22">
      <w:start w:val="1"/>
      <w:numFmt w:val="decimal"/>
      <w:lvlText w:val="%7."/>
      <w:lvlJc w:val="left"/>
      <w:pPr>
        <w:ind w:left="1440" w:hanging="360"/>
      </w:pPr>
    </w:lvl>
    <w:lvl w:ilvl="7" w:tplc="FF96BDA4">
      <w:start w:val="1"/>
      <w:numFmt w:val="decimal"/>
      <w:lvlText w:val="%8."/>
      <w:lvlJc w:val="left"/>
      <w:pPr>
        <w:ind w:left="1440" w:hanging="360"/>
      </w:pPr>
    </w:lvl>
    <w:lvl w:ilvl="8" w:tplc="C3146DBE">
      <w:start w:val="1"/>
      <w:numFmt w:val="decimal"/>
      <w:lvlText w:val="%9."/>
      <w:lvlJc w:val="left"/>
      <w:pPr>
        <w:ind w:left="1440" w:hanging="360"/>
      </w:pPr>
    </w:lvl>
  </w:abstractNum>
  <w:abstractNum w:abstractNumId="3" w15:restartNumberingAfterBreak="0">
    <w:nsid w:val="2276418C"/>
    <w:multiLevelType w:val="hybridMultilevel"/>
    <w:tmpl w:val="9C0CF8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E083589"/>
    <w:multiLevelType w:val="hybridMultilevel"/>
    <w:tmpl w:val="083AE4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9215567"/>
    <w:multiLevelType w:val="hybridMultilevel"/>
    <w:tmpl w:val="57443E82"/>
    <w:lvl w:ilvl="0" w:tplc="9ECA4A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A4F20B7"/>
    <w:multiLevelType w:val="hybridMultilevel"/>
    <w:tmpl w:val="083AE4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5C3AE8"/>
    <w:multiLevelType w:val="hybridMultilevel"/>
    <w:tmpl w:val="B8ECCADA"/>
    <w:lvl w:ilvl="0" w:tplc="3662B02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4801AEB"/>
    <w:multiLevelType w:val="hybridMultilevel"/>
    <w:tmpl w:val="194CFBF2"/>
    <w:lvl w:ilvl="0" w:tplc="04250011">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6A01E1A"/>
    <w:multiLevelType w:val="hybridMultilevel"/>
    <w:tmpl w:val="B4EAED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1B562F7"/>
    <w:multiLevelType w:val="hybridMultilevel"/>
    <w:tmpl w:val="5B04FA3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5B5E766F"/>
    <w:multiLevelType w:val="hybridMultilevel"/>
    <w:tmpl w:val="9AEE2D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BD37A81"/>
    <w:multiLevelType w:val="hybridMultilevel"/>
    <w:tmpl w:val="ECFAF1B6"/>
    <w:lvl w:ilvl="0" w:tplc="68529646">
      <w:start w:val="1"/>
      <w:numFmt w:val="decimal"/>
      <w:lvlText w:val="%1."/>
      <w:lvlJc w:val="left"/>
      <w:pPr>
        <w:ind w:left="720" w:hanging="360"/>
      </w:pPr>
    </w:lvl>
    <w:lvl w:ilvl="1" w:tplc="6F941B10">
      <w:start w:val="1"/>
      <w:numFmt w:val="decimal"/>
      <w:lvlText w:val="%2."/>
      <w:lvlJc w:val="left"/>
      <w:pPr>
        <w:ind w:left="720" w:hanging="360"/>
      </w:pPr>
    </w:lvl>
    <w:lvl w:ilvl="2" w:tplc="74D0E592">
      <w:start w:val="1"/>
      <w:numFmt w:val="decimal"/>
      <w:lvlText w:val="%3."/>
      <w:lvlJc w:val="left"/>
      <w:pPr>
        <w:ind w:left="720" w:hanging="360"/>
      </w:pPr>
    </w:lvl>
    <w:lvl w:ilvl="3" w:tplc="946A2F58">
      <w:start w:val="1"/>
      <w:numFmt w:val="decimal"/>
      <w:lvlText w:val="%4."/>
      <w:lvlJc w:val="left"/>
      <w:pPr>
        <w:ind w:left="720" w:hanging="360"/>
      </w:pPr>
    </w:lvl>
    <w:lvl w:ilvl="4" w:tplc="C4A0E0B6">
      <w:start w:val="1"/>
      <w:numFmt w:val="decimal"/>
      <w:lvlText w:val="%5."/>
      <w:lvlJc w:val="left"/>
      <w:pPr>
        <w:ind w:left="720" w:hanging="360"/>
      </w:pPr>
    </w:lvl>
    <w:lvl w:ilvl="5" w:tplc="42C4DF96">
      <w:start w:val="1"/>
      <w:numFmt w:val="decimal"/>
      <w:lvlText w:val="%6."/>
      <w:lvlJc w:val="left"/>
      <w:pPr>
        <w:ind w:left="720" w:hanging="360"/>
      </w:pPr>
    </w:lvl>
    <w:lvl w:ilvl="6" w:tplc="3B2C757A">
      <w:start w:val="1"/>
      <w:numFmt w:val="decimal"/>
      <w:lvlText w:val="%7."/>
      <w:lvlJc w:val="left"/>
      <w:pPr>
        <w:ind w:left="720" w:hanging="360"/>
      </w:pPr>
    </w:lvl>
    <w:lvl w:ilvl="7" w:tplc="2966857A">
      <w:start w:val="1"/>
      <w:numFmt w:val="decimal"/>
      <w:lvlText w:val="%8."/>
      <w:lvlJc w:val="left"/>
      <w:pPr>
        <w:ind w:left="720" w:hanging="360"/>
      </w:pPr>
    </w:lvl>
    <w:lvl w:ilvl="8" w:tplc="064E4E9A">
      <w:start w:val="1"/>
      <w:numFmt w:val="decimal"/>
      <w:lvlText w:val="%9."/>
      <w:lvlJc w:val="left"/>
      <w:pPr>
        <w:ind w:left="720" w:hanging="360"/>
      </w:pPr>
    </w:lvl>
  </w:abstractNum>
  <w:abstractNum w:abstractNumId="13" w15:restartNumberingAfterBreak="0">
    <w:nsid w:val="68722853"/>
    <w:multiLevelType w:val="hybridMultilevel"/>
    <w:tmpl w:val="5E3A3A4E"/>
    <w:lvl w:ilvl="0" w:tplc="67BC0634">
      <w:start w:val="1"/>
      <w:numFmt w:val="decimal"/>
      <w:lvlText w:val="%1)"/>
      <w:lvlJc w:val="left"/>
      <w:pPr>
        <w:ind w:left="720" w:hanging="360"/>
      </w:pPr>
      <w:rPr>
        <w:rFonts w:ascii="Arial" w:hAnsi="Arial" w:cs="Arial" w:hint="default"/>
        <w:color w:val="202020"/>
        <w:sz w:val="2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E8E5B68"/>
    <w:multiLevelType w:val="hybridMultilevel"/>
    <w:tmpl w:val="1570C278"/>
    <w:lvl w:ilvl="0" w:tplc="00CCEEF6">
      <w:start w:val="1"/>
      <w:numFmt w:val="decimal"/>
      <w:lvlText w:val="%1)"/>
      <w:lvlJc w:val="left"/>
      <w:pPr>
        <w:ind w:left="36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12935564">
    <w:abstractNumId w:val="0"/>
  </w:num>
  <w:num w:numId="2" w16cid:durableId="1922714573">
    <w:abstractNumId w:val="14"/>
  </w:num>
  <w:num w:numId="3" w16cid:durableId="1896819893">
    <w:abstractNumId w:val="3"/>
  </w:num>
  <w:num w:numId="4" w16cid:durableId="958025089">
    <w:abstractNumId w:val="7"/>
  </w:num>
  <w:num w:numId="5" w16cid:durableId="1558207123">
    <w:abstractNumId w:val="4"/>
  </w:num>
  <w:num w:numId="6" w16cid:durableId="1340352336">
    <w:abstractNumId w:val="6"/>
  </w:num>
  <w:num w:numId="7" w16cid:durableId="562370802">
    <w:abstractNumId w:val="5"/>
  </w:num>
  <w:num w:numId="8" w16cid:durableId="1380131664">
    <w:abstractNumId w:val="2"/>
  </w:num>
  <w:num w:numId="9" w16cid:durableId="1035161200">
    <w:abstractNumId w:val="1"/>
  </w:num>
  <w:num w:numId="10" w16cid:durableId="14481146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1076013">
    <w:abstractNumId w:val="13"/>
  </w:num>
  <w:num w:numId="12" w16cid:durableId="1704400738">
    <w:abstractNumId w:val="12"/>
  </w:num>
  <w:num w:numId="13" w16cid:durableId="35474835">
    <w:abstractNumId w:val="11"/>
  </w:num>
  <w:num w:numId="14" w16cid:durableId="1845970013">
    <w:abstractNumId w:val="9"/>
  </w:num>
  <w:num w:numId="15" w16cid:durableId="206251484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Piret Elenurm">
    <w15:presenceInfo w15:providerId="AD" w15:userId="S-1-5-21-23267018-1296325175-649218145-117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25"/>
    <w:rsid w:val="00000A80"/>
    <w:rsid w:val="000015A3"/>
    <w:rsid w:val="00001FAD"/>
    <w:rsid w:val="0000376A"/>
    <w:rsid w:val="0000387F"/>
    <w:rsid w:val="00014B45"/>
    <w:rsid w:val="000168D6"/>
    <w:rsid w:val="00016F3B"/>
    <w:rsid w:val="00025C7B"/>
    <w:rsid w:val="000262B3"/>
    <w:rsid w:val="000278D0"/>
    <w:rsid w:val="00042E49"/>
    <w:rsid w:val="000479A5"/>
    <w:rsid w:val="00050222"/>
    <w:rsid w:val="000517FD"/>
    <w:rsid w:val="0005426E"/>
    <w:rsid w:val="00054E6B"/>
    <w:rsid w:val="00056E72"/>
    <w:rsid w:val="000614BF"/>
    <w:rsid w:val="00061514"/>
    <w:rsid w:val="0006537E"/>
    <w:rsid w:val="00065975"/>
    <w:rsid w:val="000667FE"/>
    <w:rsid w:val="00067667"/>
    <w:rsid w:val="00070B8A"/>
    <w:rsid w:val="00073A6F"/>
    <w:rsid w:val="000741C2"/>
    <w:rsid w:val="000757CE"/>
    <w:rsid w:val="00076E49"/>
    <w:rsid w:val="00083F2B"/>
    <w:rsid w:val="0008460C"/>
    <w:rsid w:val="00085213"/>
    <w:rsid w:val="0008605D"/>
    <w:rsid w:val="000907BB"/>
    <w:rsid w:val="000A422E"/>
    <w:rsid w:val="000A7E07"/>
    <w:rsid w:val="000B2047"/>
    <w:rsid w:val="000B2FF1"/>
    <w:rsid w:val="000B64A8"/>
    <w:rsid w:val="000C33C6"/>
    <w:rsid w:val="000D473F"/>
    <w:rsid w:val="000D530D"/>
    <w:rsid w:val="000D5977"/>
    <w:rsid w:val="000D7EFB"/>
    <w:rsid w:val="000E011E"/>
    <w:rsid w:val="000E336B"/>
    <w:rsid w:val="000F15A0"/>
    <w:rsid w:val="000F3E7F"/>
    <w:rsid w:val="000F441F"/>
    <w:rsid w:val="000F6692"/>
    <w:rsid w:val="001049BA"/>
    <w:rsid w:val="00110539"/>
    <w:rsid w:val="0011214B"/>
    <w:rsid w:val="00112737"/>
    <w:rsid w:val="00112C10"/>
    <w:rsid w:val="0011404D"/>
    <w:rsid w:val="0012246D"/>
    <w:rsid w:val="00126317"/>
    <w:rsid w:val="00130452"/>
    <w:rsid w:val="00136315"/>
    <w:rsid w:val="00136D19"/>
    <w:rsid w:val="00136E4D"/>
    <w:rsid w:val="00147FFE"/>
    <w:rsid w:val="00150E51"/>
    <w:rsid w:val="001525B4"/>
    <w:rsid w:val="00152E05"/>
    <w:rsid w:val="00153B6A"/>
    <w:rsid w:val="00160706"/>
    <w:rsid w:val="001659C9"/>
    <w:rsid w:val="00176FF1"/>
    <w:rsid w:val="00181ACE"/>
    <w:rsid w:val="001A7E60"/>
    <w:rsid w:val="001B0807"/>
    <w:rsid w:val="001B3BC5"/>
    <w:rsid w:val="001B518E"/>
    <w:rsid w:val="001C5244"/>
    <w:rsid w:val="001D1F8F"/>
    <w:rsid w:val="001D2F93"/>
    <w:rsid w:val="001E5434"/>
    <w:rsid w:val="001E59E2"/>
    <w:rsid w:val="001E679D"/>
    <w:rsid w:val="001F037D"/>
    <w:rsid w:val="001F04BA"/>
    <w:rsid w:val="001F2A77"/>
    <w:rsid w:val="001F644B"/>
    <w:rsid w:val="00204609"/>
    <w:rsid w:val="0020485C"/>
    <w:rsid w:val="002100FD"/>
    <w:rsid w:val="00213B45"/>
    <w:rsid w:val="00222A25"/>
    <w:rsid w:val="0025462C"/>
    <w:rsid w:val="00255B47"/>
    <w:rsid w:val="00256CF9"/>
    <w:rsid w:val="002624C6"/>
    <w:rsid w:val="00263BFC"/>
    <w:rsid w:val="00263D6D"/>
    <w:rsid w:val="00272707"/>
    <w:rsid w:val="00272B37"/>
    <w:rsid w:val="00275560"/>
    <w:rsid w:val="00280102"/>
    <w:rsid w:val="00285314"/>
    <w:rsid w:val="002925B5"/>
    <w:rsid w:val="002A4B64"/>
    <w:rsid w:val="002B54E7"/>
    <w:rsid w:val="002B628D"/>
    <w:rsid w:val="002C3AA0"/>
    <w:rsid w:val="002C6FC9"/>
    <w:rsid w:val="002D10D8"/>
    <w:rsid w:val="002D4811"/>
    <w:rsid w:val="002E1B9C"/>
    <w:rsid w:val="002E40A7"/>
    <w:rsid w:val="002E5BAD"/>
    <w:rsid w:val="002E6C6B"/>
    <w:rsid w:val="002F017D"/>
    <w:rsid w:val="002F2233"/>
    <w:rsid w:val="002F23F6"/>
    <w:rsid w:val="002F430C"/>
    <w:rsid w:val="002F4C6B"/>
    <w:rsid w:val="002F720D"/>
    <w:rsid w:val="003049DA"/>
    <w:rsid w:val="00312359"/>
    <w:rsid w:val="00312F4E"/>
    <w:rsid w:val="00313AC6"/>
    <w:rsid w:val="00315A50"/>
    <w:rsid w:val="00317D93"/>
    <w:rsid w:val="003229C4"/>
    <w:rsid w:val="00327399"/>
    <w:rsid w:val="0033527A"/>
    <w:rsid w:val="00336582"/>
    <w:rsid w:val="003370EC"/>
    <w:rsid w:val="0034034A"/>
    <w:rsid w:val="003426B1"/>
    <w:rsid w:val="0035312A"/>
    <w:rsid w:val="00365465"/>
    <w:rsid w:val="003761AC"/>
    <w:rsid w:val="00377539"/>
    <w:rsid w:val="0037796B"/>
    <w:rsid w:val="00377F9E"/>
    <w:rsid w:val="00385F29"/>
    <w:rsid w:val="00394DB8"/>
    <w:rsid w:val="00395B32"/>
    <w:rsid w:val="00397030"/>
    <w:rsid w:val="003A026A"/>
    <w:rsid w:val="003A23B6"/>
    <w:rsid w:val="003A60F8"/>
    <w:rsid w:val="003A745A"/>
    <w:rsid w:val="003C1D01"/>
    <w:rsid w:val="003E00C8"/>
    <w:rsid w:val="003E1401"/>
    <w:rsid w:val="003E3250"/>
    <w:rsid w:val="003E456B"/>
    <w:rsid w:val="003E5FC2"/>
    <w:rsid w:val="003F444B"/>
    <w:rsid w:val="00401703"/>
    <w:rsid w:val="00406EA2"/>
    <w:rsid w:val="00410D5B"/>
    <w:rsid w:val="004141A0"/>
    <w:rsid w:val="00416825"/>
    <w:rsid w:val="004172AD"/>
    <w:rsid w:val="00420875"/>
    <w:rsid w:val="00420D5E"/>
    <w:rsid w:val="00421F99"/>
    <w:rsid w:val="00422B5F"/>
    <w:rsid w:val="00422BEF"/>
    <w:rsid w:val="004231DC"/>
    <w:rsid w:val="0042451E"/>
    <w:rsid w:val="00431D24"/>
    <w:rsid w:val="00436F01"/>
    <w:rsid w:val="00445034"/>
    <w:rsid w:val="00445A70"/>
    <w:rsid w:val="00454E75"/>
    <w:rsid w:val="00456187"/>
    <w:rsid w:val="00456FED"/>
    <w:rsid w:val="0045787C"/>
    <w:rsid w:val="00460017"/>
    <w:rsid w:val="00460856"/>
    <w:rsid w:val="00460E98"/>
    <w:rsid w:val="00470E5C"/>
    <w:rsid w:val="00476C78"/>
    <w:rsid w:val="004837CE"/>
    <w:rsid w:val="00493011"/>
    <w:rsid w:val="004A53F3"/>
    <w:rsid w:val="004B03D5"/>
    <w:rsid w:val="004B2B6C"/>
    <w:rsid w:val="004B6CE2"/>
    <w:rsid w:val="004B7DA4"/>
    <w:rsid w:val="004C1A0D"/>
    <w:rsid w:val="004C2653"/>
    <w:rsid w:val="004D5809"/>
    <w:rsid w:val="004D62DB"/>
    <w:rsid w:val="004E3A2D"/>
    <w:rsid w:val="004E3C3A"/>
    <w:rsid w:val="004E73E9"/>
    <w:rsid w:val="004F2405"/>
    <w:rsid w:val="004F305E"/>
    <w:rsid w:val="004F44AB"/>
    <w:rsid w:val="004F60E6"/>
    <w:rsid w:val="0050007E"/>
    <w:rsid w:val="005021B2"/>
    <w:rsid w:val="00514CBC"/>
    <w:rsid w:val="005208A9"/>
    <w:rsid w:val="00520EC0"/>
    <w:rsid w:val="005216C4"/>
    <w:rsid w:val="005222B1"/>
    <w:rsid w:val="00525B06"/>
    <w:rsid w:val="00526320"/>
    <w:rsid w:val="00526F6B"/>
    <w:rsid w:val="00526FBE"/>
    <w:rsid w:val="00530302"/>
    <w:rsid w:val="00531639"/>
    <w:rsid w:val="00534682"/>
    <w:rsid w:val="00540B9F"/>
    <w:rsid w:val="00547173"/>
    <w:rsid w:val="00554129"/>
    <w:rsid w:val="0056257E"/>
    <w:rsid w:val="00562BCE"/>
    <w:rsid w:val="00571D0E"/>
    <w:rsid w:val="00572C46"/>
    <w:rsid w:val="005757D3"/>
    <w:rsid w:val="005831B9"/>
    <w:rsid w:val="0058608F"/>
    <w:rsid w:val="0058672C"/>
    <w:rsid w:val="00587B89"/>
    <w:rsid w:val="00591AF3"/>
    <w:rsid w:val="005A1CD4"/>
    <w:rsid w:val="005A2DA9"/>
    <w:rsid w:val="005A6BE4"/>
    <w:rsid w:val="005A7222"/>
    <w:rsid w:val="005C4824"/>
    <w:rsid w:val="005D5C02"/>
    <w:rsid w:val="005D78DD"/>
    <w:rsid w:val="005E5317"/>
    <w:rsid w:val="005F1ABD"/>
    <w:rsid w:val="005F2F46"/>
    <w:rsid w:val="005F5420"/>
    <w:rsid w:val="005F6AC4"/>
    <w:rsid w:val="005F6C46"/>
    <w:rsid w:val="005F7A88"/>
    <w:rsid w:val="00603EAF"/>
    <w:rsid w:val="0060512B"/>
    <w:rsid w:val="00610765"/>
    <w:rsid w:val="00623EE1"/>
    <w:rsid w:val="00631085"/>
    <w:rsid w:val="0063527F"/>
    <w:rsid w:val="0063550C"/>
    <w:rsid w:val="0064346F"/>
    <w:rsid w:val="00644C65"/>
    <w:rsid w:val="00646011"/>
    <w:rsid w:val="0065009A"/>
    <w:rsid w:val="00651DC1"/>
    <w:rsid w:val="00652040"/>
    <w:rsid w:val="00664CB6"/>
    <w:rsid w:val="00666C29"/>
    <w:rsid w:val="00672E6B"/>
    <w:rsid w:val="00682416"/>
    <w:rsid w:val="0069275F"/>
    <w:rsid w:val="00694A48"/>
    <w:rsid w:val="00694EBF"/>
    <w:rsid w:val="006A4AC3"/>
    <w:rsid w:val="006A5C3C"/>
    <w:rsid w:val="006D11B9"/>
    <w:rsid w:val="006D4FAA"/>
    <w:rsid w:val="006E09F6"/>
    <w:rsid w:val="006E1C6F"/>
    <w:rsid w:val="006E2DD6"/>
    <w:rsid w:val="006E6CC4"/>
    <w:rsid w:val="006E7031"/>
    <w:rsid w:val="006F24CA"/>
    <w:rsid w:val="006F7000"/>
    <w:rsid w:val="00702F20"/>
    <w:rsid w:val="00705328"/>
    <w:rsid w:val="00706A39"/>
    <w:rsid w:val="00711C37"/>
    <w:rsid w:val="0071262A"/>
    <w:rsid w:val="00713176"/>
    <w:rsid w:val="00723D97"/>
    <w:rsid w:val="0072562F"/>
    <w:rsid w:val="007263D5"/>
    <w:rsid w:val="00730653"/>
    <w:rsid w:val="00734616"/>
    <w:rsid w:val="007400A4"/>
    <w:rsid w:val="0074542B"/>
    <w:rsid w:val="00747D75"/>
    <w:rsid w:val="00750DDF"/>
    <w:rsid w:val="0075701A"/>
    <w:rsid w:val="0076100A"/>
    <w:rsid w:val="00763EF2"/>
    <w:rsid w:val="007674C5"/>
    <w:rsid w:val="007678F4"/>
    <w:rsid w:val="00770599"/>
    <w:rsid w:val="00772D4C"/>
    <w:rsid w:val="00776DB1"/>
    <w:rsid w:val="00780B03"/>
    <w:rsid w:val="0078265C"/>
    <w:rsid w:val="00783851"/>
    <w:rsid w:val="007875BB"/>
    <w:rsid w:val="00794811"/>
    <w:rsid w:val="007A0D40"/>
    <w:rsid w:val="007A4E27"/>
    <w:rsid w:val="007A7054"/>
    <w:rsid w:val="007B23D6"/>
    <w:rsid w:val="007B3153"/>
    <w:rsid w:val="007B70C6"/>
    <w:rsid w:val="007D15EC"/>
    <w:rsid w:val="007D3532"/>
    <w:rsid w:val="007D4D16"/>
    <w:rsid w:val="007D54D5"/>
    <w:rsid w:val="007E15C8"/>
    <w:rsid w:val="007E5626"/>
    <w:rsid w:val="007F32E8"/>
    <w:rsid w:val="007F3E35"/>
    <w:rsid w:val="00802D7C"/>
    <w:rsid w:val="00804CFF"/>
    <w:rsid w:val="00806163"/>
    <w:rsid w:val="0081243A"/>
    <w:rsid w:val="00812E50"/>
    <w:rsid w:val="00815D25"/>
    <w:rsid w:val="00816721"/>
    <w:rsid w:val="00816D44"/>
    <w:rsid w:val="0082260C"/>
    <w:rsid w:val="00823AB8"/>
    <w:rsid w:val="0082662D"/>
    <w:rsid w:val="00837CB7"/>
    <w:rsid w:val="00847F3F"/>
    <w:rsid w:val="008500A9"/>
    <w:rsid w:val="00852808"/>
    <w:rsid w:val="0085509C"/>
    <w:rsid w:val="00861689"/>
    <w:rsid w:val="00866CE0"/>
    <w:rsid w:val="00870D1A"/>
    <w:rsid w:val="008731DB"/>
    <w:rsid w:val="0087593F"/>
    <w:rsid w:val="00880746"/>
    <w:rsid w:val="0089070A"/>
    <w:rsid w:val="00891934"/>
    <w:rsid w:val="00892809"/>
    <w:rsid w:val="00892B84"/>
    <w:rsid w:val="008A0707"/>
    <w:rsid w:val="008A0C48"/>
    <w:rsid w:val="008A30E5"/>
    <w:rsid w:val="008B1ACD"/>
    <w:rsid w:val="008B6B78"/>
    <w:rsid w:val="008C36AA"/>
    <w:rsid w:val="008D381C"/>
    <w:rsid w:val="008D693B"/>
    <w:rsid w:val="008E17B8"/>
    <w:rsid w:val="008F10F0"/>
    <w:rsid w:val="008F1968"/>
    <w:rsid w:val="008F643D"/>
    <w:rsid w:val="008F671B"/>
    <w:rsid w:val="008F7639"/>
    <w:rsid w:val="00901C39"/>
    <w:rsid w:val="00902FDA"/>
    <w:rsid w:val="009043EE"/>
    <w:rsid w:val="00914535"/>
    <w:rsid w:val="00924948"/>
    <w:rsid w:val="0093627C"/>
    <w:rsid w:val="00941031"/>
    <w:rsid w:val="00945F76"/>
    <w:rsid w:val="009715C8"/>
    <w:rsid w:val="00973465"/>
    <w:rsid w:val="0097513D"/>
    <w:rsid w:val="00975DD5"/>
    <w:rsid w:val="00977062"/>
    <w:rsid w:val="00983316"/>
    <w:rsid w:val="0098720C"/>
    <w:rsid w:val="00991A96"/>
    <w:rsid w:val="00992084"/>
    <w:rsid w:val="00996578"/>
    <w:rsid w:val="009969B4"/>
    <w:rsid w:val="009972D5"/>
    <w:rsid w:val="009A51D0"/>
    <w:rsid w:val="009B5D0E"/>
    <w:rsid w:val="009C4F62"/>
    <w:rsid w:val="009C60BA"/>
    <w:rsid w:val="009D0E06"/>
    <w:rsid w:val="009D7E45"/>
    <w:rsid w:val="009E0550"/>
    <w:rsid w:val="009E08A9"/>
    <w:rsid w:val="009E1BB5"/>
    <w:rsid w:val="009E378B"/>
    <w:rsid w:val="009E3D50"/>
    <w:rsid w:val="009E47E3"/>
    <w:rsid w:val="009E5C03"/>
    <w:rsid w:val="009E63A8"/>
    <w:rsid w:val="009F1C0F"/>
    <w:rsid w:val="00A10EEA"/>
    <w:rsid w:val="00A16550"/>
    <w:rsid w:val="00A22E87"/>
    <w:rsid w:val="00A251C2"/>
    <w:rsid w:val="00A2569F"/>
    <w:rsid w:val="00A25D44"/>
    <w:rsid w:val="00A2614C"/>
    <w:rsid w:val="00A31481"/>
    <w:rsid w:val="00A32327"/>
    <w:rsid w:val="00A369BE"/>
    <w:rsid w:val="00A36F9E"/>
    <w:rsid w:val="00A42209"/>
    <w:rsid w:val="00A42BB5"/>
    <w:rsid w:val="00A433D7"/>
    <w:rsid w:val="00A43856"/>
    <w:rsid w:val="00A47BEC"/>
    <w:rsid w:val="00A53582"/>
    <w:rsid w:val="00A54FDC"/>
    <w:rsid w:val="00A6482B"/>
    <w:rsid w:val="00A7291D"/>
    <w:rsid w:val="00A74692"/>
    <w:rsid w:val="00A8248D"/>
    <w:rsid w:val="00A85F94"/>
    <w:rsid w:val="00A87C1E"/>
    <w:rsid w:val="00A91318"/>
    <w:rsid w:val="00A91E7A"/>
    <w:rsid w:val="00A950F3"/>
    <w:rsid w:val="00AA07CD"/>
    <w:rsid w:val="00AB1F87"/>
    <w:rsid w:val="00AB221D"/>
    <w:rsid w:val="00AB4B35"/>
    <w:rsid w:val="00AC03D6"/>
    <w:rsid w:val="00AC066C"/>
    <w:rsid w:val="00AC1A67"/>
    <w:rsid w:val="00AC5659"/>
    <w:rsid w:val="00AC6A15"/>
    <w:rsid w:val="00AD1D3B"/>
    <w:rsid w:val="00AD5868"/>
    <w:rsid w:val="00AD7010"/>
    <w:rsid w:val="00AD7C4D"/>
    <w:rsid w:val="00AE1966"/>
    <w:rsid w:val="00AF29A2"/>
    <w:rsid w:val="00B16F53"/>
    <w:rsid w:val="00B17EF8"/>
    <w:rsid w:val="00B218D9"/>
    <w:rsid w:val="00B22B32"/>
    <w:rsid w:val="00B24809"/>
    <w:rsid w:val="00B42F94"/>
    <w:rsid w:val="00B43A4A"/>
    <w:rsid w:val="00B54D56"/>
    <w:rsid w:val="00B5718B"/>
    <w:rsid w:val="00B57B81"/>
    <w:rsid w:val="00B75950"/>
    <w:rsid w:val="00B8605C"/>
    <w:rsid w:val="00B87F57"/>
    <w:rsid w:val="00B973FB"/>
    <w:rsid w:val="00BA03ED"/>
    <w:rsid w:val="00BA0425"/>
    <w:rsid w:val="00BA2198"/>
    <w:rsid w:val="00BA4F82"/>
    <w:rsid w:val="00BA5D0E"/>
    <w:rsid w:val="00BA75C0"/>
    <w:rsid w:val="00BB7FE1"/>
    <w:rsid w:val="00BC3664"/>
    <w:rsid w:val="00BC7C25"/>
    <w:rsid w:val="00BD4165"/>
    <w:rsid w:val="00BD7B84"/>
    <w:rsid w:val="00BE0155"/>
    <w:rsid w:val="00BE161A"/>
    <w:rsid w:val="00BF4F94"/>
    <w:rsid w:val="00C01447"/>
    <w:rsid w:val="00C107AF"/>
    <w:rsid w:val="00C12514"/>
    <w:rsid w:val="00C16B9D"/>
    <w:rsid w:val="00C23B48"/>
    <w:rsid w:val="00C255F2"/>
    <w:rsid w:val="00C2633F"/>
    <w:rsid w:val="00C27F79"/>
    <w:rsid w:val="00C32652"/>
    <w:rsid w:val="00C336A6"/>
    <w:rsid w:val="00C41EA8"/>
    <w:rsid w:val="00C45361"/>
    <w:rsid w:val="00C475AD"/>
    <w:rsid w:val="00C52402"/>
    <w:rsid w:val="00C5428F"/>
    <w:rsid w:val="00C6141A"/>
    <w:rsid w:val="00C637D8"/>
    <w:rsid w:val="00C67936"/>
    <w:rsid w:val="00C71C57"/>
    <w:rsid w:val="00C737F5"/>
    <w:rsid w:val="00C74513"/>
    <w:rsid w:val="00C746C3"/>
    <w:rsid w:val="00C770B3"/>
    <w:rsid w:val="00C85F37"/>
    <w:rsid w:val="00C86DA6"/>
    <w:rsid w:val="00C934CC"/>
    <w:rsid w:val="00C97CD6"/>
    <w:rsid w:val="00C97E49"/>
    <w:rsid w:val="00CB7EF1"/>
    <w:rsid w:val="00CC578A"/>
    <w:rsid w:val="00CC6FBA"/>
    <w:rsid w:val="00CC7534"/>
    <w:rsid w:val="00CD002A"/>
    <w:rsid w:val="00CD4FDA"/>
    <w:rsid w:val="00CE3CC3"/>
    <w:rsid w:val="00CE71CF"/>
    <w:rsid w:val="00CF033D"/>
    <w:rsid w:val="00CF2106"/>
    <w:rsid w:val="00CF297D"/>
    <w:rsid w:val="00CF5600"/>
    <w:rsid w:val="00CF65D7"/>
    <w:rsid w:val="00CF68A7"/>
    <w:rsid w:val="00CF69F7"/>
    <w:rsid w:val="00D00E09"/>
    <w:rsid w:val="00D02178"/>
    <w:rsid w:val="00D03BD1"/>
    <w:rsid w:val="00D125C6"/>
    <w:rsid w:val="00D20067"/>
    <w:rsid w:val="00D27E62"/>
    <w:rsid w:val="00D3245C"/>
    <w:rsid w:val="00D330B4"/>
    <w:rsid w:val="00D42BD7"/>
    <w:rsid w:val="00D571E0"/>
    <w:rsid w:val="00D6272A"/>
    <w:rsid w:val="00D7535C"/>
    <w:rsid w:val="00D80A22"/>
    <w:rsid w:val="00DA40F8"/>
    <w:rsid w:val="00DC080B"/>
    <w:rsid w:val="00DD37B7"/>
    <w:rsid w:val="00DD5B21"/>
    <w:rsid w:val="00DE5675"/>
    <w:rsid w:val="00DE60C3"/>
    <w:rsid w:val="00DF2A6A"/>
    <w:rsid w:val="00DF2DB9"/>
    <w:rsid w:val="00DF63FB"/>
    <w:rsid w:val="00E0137D"/>
    <w:rsid w:val="00E02240"/>
    <w:rsid w:val="00E02DCA"/>
    <w:rsid w:val="00E21035"/>
    <w:rsid w:val="00E27FF9"/>
    <w:rsid w:val="00E30B35"/>
    <w:rsid w:val="00E316D8"/>
    <w:rsid w:val="00E3774E"/>
    <w:rsid w:val="00E4089B"/>
    <w:rsid w:val="00E435D8"/>
    <w:rsid w:val="00E43697"/>
    <w:rsid w:val="00E57ADC"/>
    <w:rsid w:val="00E7559C"/>
    <w:rsid w:val="00E805A4"/>
    <w:rsid w:val="00E8611F"/>
    <w:rsid w:val="00E86A4A"/>
    <w:rsid w:val="00E87632"/>
    <w:rsid w:val="00EA0E92"/>
    <w:rsid w:val="00EA3FA3"/>
    <w:rsid w:val="00EA5102"/>
    <w:rsid w:val="00EB4251"/>
    <w:rsid w:val="00EB4EA4"/>
    <w:rsid w:val="00EB7ED1"/>
    <w:rsid w:val="00ED3888"/>
    <w:rsid w:val="00ED6332"/>
    <w:rsid w:val="00EE06B7"/>
    <w:rsid w:val="00EE203D"/>
    <w:rsid w:val="00EF1D4A"/>
    <w:rsid w:val="00EF3DB6"/>
    <w:rsid w:val="00EF740D"/>
    <w:rsid w:val="00F0257E"/>
    <w:rsid w:val="00F02BED"/>
    <w:rsid w:val="00F1150D"/>
    <w:rsid w:val="00F11825"/>
    <w:rsid w:val="00F16D87"/>
    <w:rsid w:val="00F17B28"/>
    <w:rsid w:val="00F26AFE"/>
    <w:rsid w:val="00F30D47"/>
    <w:rsid w:val="00F32969"/>
    <w:rsid w:val="00F33CD6"/>
    <w:rsid w:val="00F3505F"/>
    <w:rsid w:val="00F515B9"/>
    <w:rsid w:val="00F53D3A"/>
    <w:rsid w:val="00F55163"/>
    <w:rsid w:val="00F56CB6"/>
    <w:rsid w:val="00F6452A"/>
    <w:rsid w:val="00F67674"/>
    <w:rsid w:val="00F73033"/>
    <w:rsid w:val="00F81C7F"/>
    <w:rsid w:val="00F90639"/>
    <w:rsid w:val="00F94672"/>
    <w:rsid w:val="00FA22C2"/>
    <w:rsid w:val="00FC11EB"/>
    <w:rsid w:val="00FC2A39"/>
    <w:rsid w:val="00FD2D31"/>
    <w:rsid w:val="00FD4FA2"/>
    <w:rsid w:val="00FD5D40"/>
    <w:rsid w:val="00FE2392"/>
    <w:rsid w:val="00FE42B2"/>
    <w:rsid w:val="00FE5BB8"/>
    <w:rsid w:val="00FE7024"/>
    <w:rsid w:val="00FF3D47"/>
    <w:rsid w:val="00FF406D"/>
    <w:rsid w:val="00FF435B"/>
    <w:rsid w:val="00FF6E2D"/>
    <w:rsid w:val="01705B38"/>
    <w:rsid w:val="01AE46BE"/>
    <w:rsid w:val="01CD5FD1"/>
    <w:rsid w:val="08AD054F"/>
    <w:rsid w:val="097C4850"/>
    <w:rsid w:val="0B6BFA14"/>
    <w:rsid w:val="0B731B11"/>
    <w:rsid w:val="0C432F3C"/>
    <w:rsid w:val="102614BC"/>
    <w:rsid w:val="108C8FE4"/>
    <w:rsid w:val="125D91E7"/>
    <w:rsid w:val="157EC684"/>
    <w:rsid w:val="15C659C8"/>
    <w:rsid w:val="176A6817"/>
    <w:rsid w:val="178EEB73"/>
    <w:rsid w:val="1D3949CF"/>
    <w:rsid w:val="1D87CDF0"/>
    <w:rsid w:val="1EC935ED"/>
    <w:rsid w:val="1EF14F7F"/>
    <w:rsid w:val="220BBE52"/>
    <w:rsid w:val="22544F02"/>
    <w:rsid w:val="27B53B4E"/>
    <w:rsid w:val="29C388C1"/>
    <w:rsid w:val="29EC63BF"/>
    <w:rsid w:val="2B0C2064"/>
    <w:rsid w:val="2BE52E08"/>
    <w:rsid w:val="2C6702BE"/>
    <w:rsid w:val="2F0F7AA4"/>
    <w:rsid w:val="2F3E341B"/>
    <w:rsid w:val="2FAD3C0D"/>
    <w:rsid w:val="3046CBB7"/>
    <w:rsid w:val="33E0CB38"/>
    <w:rsid w:val="36E789E6"/>
    <w:rsid w:val="3A7F5CAB"/>
    <w:rsid w:val="3D997514"/>
    <w:rsid w:val="3DA9AEE8"/>
    <w:rsid w:val="3DB78FF4"/>
    <w:rsid w:val="3FD455AA"/>
    <w:rsid w:val="41DAFBDC"/>
    <w:rsid w:val="4435D2E6"/>
    <w:rsid w:val="46999B40"/>
    <w:rsid w:val="46A662CD"/>
    <w:rsid w:val="4757DA38"/>
    <w:rsid w:val="48FAB05F"/>
    <w:rsid w:val="494AD493"/>
    <w:rsid w:val="4B0B2315"/>
    <w:rsid w:val="4D4ACD43"/>
    <w:rsid w:val="5446C663"/>
    <w:rsid w:val="544DD99A"/>
    <w:rsid w:val="57A0FD64"/>
    <w:rsid w:val="58293D70"/>
    <w:rsid w:val="59312924"/>
    <w:rsid w:val="5D97B643"/>
    <w:rsid w:val="5E9E3252"/>
    <w:rsid w:val="63C922DB"/>
    <w:rsid w:val="6697BE55"/>
    <w:rsid w:val="67B9958D"/>
    <w:rsid w:val="6D2480AD"/>
    <w:rsid w:val="6E29871E"/>
    <w:rsid w:val="70D3EFA7"/>
    <w:rsid w:val="715CDA65"/>
    <w:rsid w:val="73507480"/>
    <w:rsid w:val="75CBA9DC"/>
    <w:rsid w:val="77A1A6FC"/>
    <w:rsid w:val="7B26648E"/>
    <w:rsid w:val="7B5A9890"/>
    <w:rsid w:val="7BBDE3D6"/>
    <w:rsid w:val="7BEA93DB"/>
    <w:rsid w:val="7EAE779C"/>
    <w:rsid w:val="7F689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CB68C"/>
  <w15:docId w15:val="{AD362AD5-328C-49F7-8191-5AF00F98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36D19"/>
    <w:pPr>
      <w:spacing w:after="200" w:line="276" w:lineRule="auto"/>
    </w:pPr>
    <w:rPr>
      <w:rFonts w:ascii="Times New Roman" w:hAnsi="Times New Roman"/>
      <w:sz w:val="24"/>
    </w:rPr>
  </w:style>
  <w:style w:type="paragraph" w:styleId="Pealkiri3">
    <w:name w:val="heading 3"/>
    <w:basedOn w:val="Normaallaad"/>
    <w:link w:val="Pealkiri3Mrk"/>
    <w:uiPriority w:val="9"/>
    <w:qFormat/>
    <w:rsid w:val="000B2FF1"/>
    <w:pPr>
      <w:spacing w:before="100" w:beforeAutospacing="1" w:after="100" w:afterAutospacing="1" w:line="240" w:lineRule="auto"/>
      <w:outlineLvl w:val="2"/>
    </w:pPr>
    <w:rPr>
      <w:rFonts w:eastAsia="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025C7B"/>
    <w:pPr>
      <w:tabs>
        <w:tab w:val="center" w:pos="4536"/>
        <w:tab w:val="right" w:pos="9072"/>
      </w:tabs>
      <w:spacing w:after="0" w:line="240" w:lineRule="auto"/>
    </w:pPr>
  </w:style>
  <w:style w:type="character" w:customStyle="1" w:styleId="PisMrk">
    <w:name w:val="Päis Märk"/>
    <w:basedOn w:val="Liguvaikefont"/>
    <w:link w:val="Pis"/>
    <w:uiPriority w:val="99"/>
    <w:rsid w:val="00025C7B"/>
    <w:rPr>
      <w:rFonts w:ascii="Times New Roman" w:hAnsi="Times New Roman"/>
      <w:sz w:val="24"/>
    </w:rPr>
  </w:style>
  <w:style w:type="paragraph" w:styleId="Jalus">
    <w:name w:val="footer"/>
    <w:basedOn w:val="Normaallaad"/>
    <w:link w:val="JalusMrk"/>
    <w:uiPriority w:val="99"/>
    <w:unhideWhenUsed/>
    <w:rsid w:val="00025C7B"/>
    <w:pPr>
      <w:tabs>
        <w:tab w:val="center" w:pos="4536"/>
        <w:tab w:val="right" w:pos="9072"/>
      </w:tabs>
      <w:spacing w:after="0" w:line="240" w:lineRule="auto"/>
    </w:pPr>
  </w:style>
  <w:style w:type="character" w:customStyle="1" w:styleId="JalusMrk">
    <w:name w:val="Jalus Märk"/>
    <w:basedOn w:val="Liguvaikefont"/>
    <w:link w:val="Jalus"/>
    <w:uiPriority w:val="99"/>
    <w:rsid w:val="00025C7B"/>
    <w:rPr>
      <w:rFonts w:ascii="Times New Roman" w:hAnsi="Times New Roman"/>
      <w:sz w:val="24"/>
    </w:rPr>
  </w:style>
  <w:style w:type="paragraph" w:customStyle="1" w:styleId="Default">
    <w:name w:val="Default"/>
    <w:rsid w:val="00025C7B"/>
    <w:pPr>
      <w:autoSpaceDE w:val="0"/>
      <w:autoSpaceDN w:val="0"/>
      <w:adjustRightInd w:val="0"/>
      <w:spacing w:after="0" w:line="240" w:lineRule="auto"/>
    </w:pPr>
    <w:rPr>
      <w:rFonts w:ascii="Arial" w:eastAsia="Times New Roman" w:hAnsi="Arial" w:cs="Arial"/>
      <w:color w:val="000000"/>
      <w:sz w:val="24"/>
      <w:szCs w:val="24"/>
    </w:rPr>
  </w:style>
  <w:style w:type="character" w:styleId="Kommentaariviide">
    <w:name w:val="annotation reference"/>
    <w:basedOn w:val="Liguvaikefont"/>
    <w:uiPriority w:val="99"/>
    <w:semiHidden/>
    <w:unhideWhenUsed/>
    <w:rsid w:val="005F1ABD"/>
    <w:rPr>
      <w:sz w:val="16"/>
      <w:szCs w:val="16"/>
    </w:rPr>
  </w:style>
  <w:style w:type="paragraph" w:styleId="Kommentaaritekst">
    <w:name w:val="annotation text"/>
    <w:basedOn w:val="Normaallaad"/>
    <w:link w:val="KommentaaritekstMrk"/>
    <w:uiPriority w:val="99"/>
    <w:unhideWhenUsed/>
    <w:rsid w:val="005F1ABD"/>
    <w:pPr>
      <w:spacing w:line="240" w:lineRule="auto"/>
    </w:pPr>
    <w:rPr>
      <w:sz w:val="20"/>
      <w:szCs w:val="20"/>
    </w:rPr>
  </w:style>
  <w:style w:type="character" w:customStyle="1" w:styleId="KommentaaritekstMrk">
    <w:name w:val="Kommentaari tekst Märk"/>
    <w:basedOn w:val="Liguvaikefont"/>
    <w:link w:val="Kommentaaritekst"/>
    <w:uiPriority w:val="99"/>
    <w:rsid w:val="005F1ABD"/>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5F1ABD"/>
    <w:rPr>
      <w:b/>
      <w:bCs/>
    </w:rPr>
  </w:style>
  <w:style w:type="character" w:customStyle="1" w:styleId="KommentaariteemaMrk">
    <w:name w:val="Kommentaari teema Märk"/>
    <w:basedOn w:val="KommentaaritekstMrk"/>
    <w:link w:val="Kommentaariteema"/>
    <w:uiPriority w:val="99"/>
    <w:semiHidden/>
    <w:rsid w:val="005F1ABD"/>
    <w:rPr>
      <w:rFonts w:ascii="Times New Roman" w:hAnsi="Times New Roman"/>
      <w:b/>
      <w:bCs/>
      <w:sz w:val="20"/>
      <w:szCs w:val="20"/>
    </w:rPr>
  </w:style>
  <w:style w:type="paragraph" w:styleId="Loendilik">
    <w:name w:val="List Paragraph"/>
    <w:basedOn w:val="Normaallaad"/>
    <w:uiPriority w:val="34"/>
    <w:qFormat/>
    <w:rsid w:val="00992084"/>
    <w:pPr>
      <w:ind w:left="720"/>
      <w:contextualSpacing/>
    </w:pPr>
  </w:style>
  <w:style w:type="character" w:customStyle="1" w:styleId="cf01">
    <w:name w:val="cf01"/>
    <w:basedOn w:val="Liguvaikefont"/>
    <w:rsid w:val="00B43A4A"/>
    <w:rPr>
      <w:rFonts w:ascii="Segoe UI" w:hAnsi="Segoe UI" w:cs="Segoe UI" w:hint="default"/>
      <w:sz w:val="18"/>
      <w:szCs w:val="18"/>
    </w:rPr>
  </w:style>
  <w:style w:type="character" w:customStyle="1" w:styleId="cf11">
    <w:name w:val="cf11"/>
    <w:basedOn w:val="Liguvaikefont"/>
    <w:rsid w:val="00B43A4A"/>
    <w:rPr>
      <w:rFonts w:ascii="Segoe UI" w:hAnsi="Segoe UI" w:cs="Segoe UI" w:hint="default"/>
      <w:sz w:val="18"/>
      <w:szCs w:val="18"/>
    </w:rPr>
  </w:style>
  <w:style w:type="paragraph" w:styleId="Jutumullitekst">
    <w:name w:val="Balloon Text"/>
    <w:basedOn w:val="Normaallaad"/>
    <w:link w:val="JutumullitekstMrk"/>
    <w:uiPriority w:val="99"/>
    <w:semiHidden/>
    <w:unhideWhenUsed/>
    <w:rsid w:val="00431D2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1D24"/>
    <w:rPr>
      <w:rFonts w:ascii="Segoe UI" w:hAnsi="Segoe UI" w:cs="Segoe UI"/>
      <w:sz w:val="18"/>
      <w:szCs w:val="18"/>
    </w:rPr>
  </w:style>
  <w:style w:type="character" w:styleId="Hperlink">
    <w:name w:val="Hyperlink"/>
    <w:basedOn w:val="Liguvaikefont"/>
    <w:uiPriority w:val="99"/>
    <w:unhideWhenUsed/>
    <w:rsid w:val="004141A0"/>
    <w:rPr>
      <w:color w:val="0000FF"/>
      <w:u w:val="single"/>
    </w:rPr>
  </w:style>
  <w:style w:type="paragraph" w:styleId="Redaktsioon">
    <w:name w:val="Revision"/>
    <w:hidden/>
    <w:uiPriority w:val="99"/>
    <w:semiHidden/>
    <w:rsid w:val="00A47BEC"/>
    <w:pPr>
      <w:spacing w:after="0" w:line="240" w:lineRule="auto"/>
    </w:pPr>
    <w:rPr>
      <w:rFonts w:ascii="Times New Roman" w:hAnsi="Times New Roman"/>
      <w:sz w:val="24"/>
    </w:rPr>
  </w:style>
  <w:style w:type="character" w:customStyle="1" w:styleId="tyhik">
    <w:name w:val="tyhik"/>
    <w:basedOn w:val="Liguvaikefont"/>
    <w:rsid w:val="000667FE"/>
  </w:style>
  <w:style w:type="character" w:customStyle="1" w:styleId="mm">
    <w:name w:val="mm"/>
    <w:basedOn w:val="Liguvaikefont"/>
    <w:rsid w:val="000667FE"/>
  </w:style>
  <w:style w:type="character" w:styleId="Rhutus">
    <w:name w:val="Emphasis"/>
    <w:basedOn w:val="Liguvaikefont"/>
    <w:uiPriority w:val="20"/>
    <w:qFormat/>
    <w:rsid w:val="00892B84"/>
    <w:rPr>
      <w:i/>
      <w:iCs/>
    </w:rPr>
  </w:style>
  <w:style w:type="character" w:styleId="Lahendamatamainimine">
    <w:name w:val="Unresolved Mention"/>
    <w:basedOn w:val="Liguvaikefont"/>
    <w:uiPriority w:val="99"/>
    <w:semiHidden/>
    <w:unhideWhenUsed/>
    <w:rsid w:val="00327399"/>
    <w:rPr>
      <w:color w:val="605E5C"/>
      <w:shd w:val="clear" w:color="auto" w:fill="E1DFDD"/>
    </w:rPr>
  </w:style>
  <w:style w:type="paragraph" w:styleId="Normaallaadveeb">
    <w:name w:val="Normal (Web)"/>
    <w:basedOn w:val="Normaallaad"/>
    <w:uiPriority w:val="99"/>
    <w:semiHidden/>
    <w:unhideWhenUsed/>
    <w:rsid w:val="006E2DD6"/>
    <w:pPr>
      <w:spacing w:before="100" w:beforeAutospacing="1" w:after="100" w:afterAutospacing="1" w:line="240" w:lineRule="auto"/>
    </w:pPr>
    <w:rPr>
      <w:rFonts w:eastAsia="Times New Roman" w:cs="Times New Roman"/>
      <w:szCs w:val="24"/>
      <w:lang w:eastAsia="et-EE"/>
    </w:rPr>
  </w:style>
  <w:style w:type="character" w:customStyle="1" w:styleId="Pealkiri3Mrk">
    <w:name w:val="Pealkiri 3 Märk"/>
    <w:basedOn w:val="Liguvaikefont"/>
    <w:link w:val="Pealkiri3"/>
    <w:uiPriority w:val="9"/>
    <w:rsid w:val="000B2FF1"/>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0B2FF1"/>
    <w:rPr>
      <w:b/>
      <w:bCs/>
    </w:rPr>
  </w:style>
  <w:style w:type="character" w:customStyle="1" w:styleId="ui-provider">
    <w:name w:val="ui-provider"/>
    <w:basedOn w:val="Liguvaikefont"/>
    <w:rsid w:val="00AF2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78147">
      <w:bodyDiv w:val="1"/>
      <w:marLeft w:val="0"/>
      <w:marRight w:val="0"/>
      <w:marTop w:val="0"/>
      <w:marBottom w:val="0"/>
      <w:divBdr>
        <w:top w:val="none" w:sz="0" w:space="0" w:color="auto"/>
        <w:left w:val="none" w:sz="0" w:space="0" w:color="auto"/>
        <w:bottom w:val="none" w:sz="0" w:space="0" w:color="auto"/>
        <w:right w:val="none" w:sz="0" w:space="0" w:color="auto"/>
      </w:divBdr>
    </w:div>
    <w:div w:id="480460182">
      <w:bodyDiv w:val="1"/>
      <w:marLeft w:val="0"/>
      <w:marRight w:val="0"/>
      <w:marTop w:val="0"/>
      <w:marBottom w:val="0"/>
      <w:divBdr>
        <w:top w:val="none" w:sz="0" w:space="0" w:color="auto"/>
        <w:left w:val="none" w:sz="0" w:space="0" w:color="auto"/>
        <w:bottom w:val="none" w:sz="0" w:space="0" w:color="auto"/>
        <w:right w:val="none" w:sz="0" w:space="0" w:color="auto"/>
      </w:divBdr>
    </w:div>
    <w:div w:id="566571889">
      <w:bodyDiv w:val="1"/>
      <w:marLeft w:val="0"/>
      <w:marRight w:val="0"/>
      <w:marTop w:val="0"/>
      <w:marBottom w:val="0"/>
      <w:divBdr>
        <w:top w:val="none" w:sz="0" w:space="0" w:color="auto"/>
        <w:left w:val="none" w:sz="0" w:space="0" w:color="auto"/>
        <w:bottom w:val="none" w:sz="0" w:space="0" w:color="auto"/>
        <w:right w:val="none" w:sz="0" w:space="0" w:color="auto"/>
      </w:divBdr>
    </w:div>
    <w:div w:id="583997594">
      <w:bodyDiv w:val="1"/>
      <w:marLeft w:val="0"/>
      <w:marRight w:val="0"/>
      <w:marTop w:val="0"/>
      <w:marBottom w:val="0"/>
      <w:divBdr>
        <w:top w:val="none" w:sz="0" w:space="0" w:color="auto"/>
        <w:left w:val="none" w:sz="0" w:space="0" w:color="auto"/>
        <w:bottom w:val="none" w:sz="0" w:space="0" w:color="auto"/>
        <w:right w:val="none" w:sz="0" w:space="0" w:color="auto"/>
      </w:divBdr>
    </w:div>
    <w:div w:id="667296083">
      <w:bodyDiv w:val="1"/>
      <w:marLeft w:val="0"/>
      <w:marRight w:val="0"/>
      <w:marTop w:val="0"/>
      <w:marBottom w:val="0"/>
      <w:divBdr>
        <w:top w:val="none" w:sz="0" w:space="0" w:color="auto"/>
        <w:left w:val="none" w:sz="0" w:space="0" w:color="auto"/>
        <w:bottom w:val="none" w:sz="0" w:space="0" w:color="auto"/>
        <w:right w:val="none" w:sz="0" w:space="0" w:color="auto"/>
      </w:divBdr>
    </w:div>
    <w:div w:id="700864980">
      <w:bodyDiv w:val="1"/>
      <w:marLeft w:val="0"/>
      <w:marRight w:val="0"/>
      <w:marTop w:val="0"/>
      <w:marBottom w:val="0"/>
      <w:divBdr>
        <w:top w:val="none" w:sz="0" w:space="0" w:color="auto"/>
        <w:left w:val="none" w:sz="0" w:space="0" w:color="auto"/>
        <w:bottom w:val="none" w:sz="0" w:space="0" w:color="auto"/>
        <w:right w:val="none" w:sz="0" w:space="0" w:color="auto"/>
      </w:divBdr>
    </w:div>
    <w:div w:id="783689646">
      <w:bodyDiv w:val="1"/>
      <w:marLeft w:val="0"/>
      <w:marRight w:val="0"/>
      <w:marTop w:val="0"/>
      <w:marBottom w:val="0"/>
      <w:divBdr>
        <w:top w:val="none" w:sz="0" w:space="0" w:color="auto"/>
        <w:left w:val="none" w:sz="0" w:space="0" w:color="auto"/>
        <w:bottom w:val="none" w:sz="0" w:space="0" w:color="auto"/>
        <w:right w:val="none" w:sz="0" w:space="0" w:color="auto"/>
      </w:divBdr>
    </w:div>
    <w:div w:id="1076513701">
      <w:bodyDiv w:val="1"/>
      <w:marLeft w:val="0"/>
      <w:marRight w:val="0"/>
      <w:marTop w:val="0"/>
      <w:marBottom w:val="0"/>
      <w:divBdr>
        <w:top w:val="none" w:sz="0" w:space="0" w:color="auto"/>
        <w:left w:val="none" w:sz="0" w:space="0" w:color="auto"/>
        <w:bottom w:val="none" w:sz="0" w:space="0" w:color="auto"/>
        <w:right w:val="none" w:sz="0" w:space="0" w:color="auto"/>
      </w:divBdr>
    </w:div>
    <w:div w:id="1691763112">
      <w:bodyDiv w:val="1"/>
      <w:marLeft w:val="0"/>
      <w:marRight w:val="0"/>
      <w:marTop w:val="0"/>
      <w:marBottom w:val="0"/>
      <w:divBdr>
        <w:top w:val="none" w:sz="0" w:space="0" w:color="auto"/>
        <w:left w:val="none" w:sz="0" w:space="0" w:color="auto"/>
        <w:bottom w:val="none" w:sz="0" w:space="0" w:color="auto"/>
        <w:right w:val="none" w:sz="0" w:space="0" w:color="auto"/>
      </w:divBdr>
    </w:div>
    <w:div w:id="1723938074">
      <w:bodyDiv w:val="1"/>
      <w:marLeft w:val="0"/>
      <w:marRight w:val="0"/>
      <w:marTop w:val="0"/>
      <w:marBottom w:val="0"/>
      <w:divBdr>
        <w:top w:val="none" w:sz="0" w:space="0" w:color="auto"/>
        <w:left w:val="none" w:sz="0" w:space="0" w:color="auto"/>
        <w:bottom w:val="none" w:sz="0" w:space="0" w:color="auto"/>
        <w:right w:val="none" w:sz="0" w:space="0" w:color="auto"/>
      </w:divBdr>
    </w:div>
    <w:div w:id="1840347636">
      <w:bodyDiv w:val="1"/>
      <w:marLeft w:val="0"/>
      <w:marRight w:val="0"/>
      <w:marTop w:val="0"/>
      <w:marBottom w:val="0"/>
      <w:divBdr>
        <w:top w:val="none" w:sz="0" w:space="0" w:color="auto"/>
        <w:left w:val="none" w:sz="0" w:space="0" w:color="auto"/>
        <w:bottom w:val="none" w:sz="0" w:space="0" w:color="auto"/>
        <w:right w:val="none" w:sz="0" w:space="0" w:color="auto"/>
      </w:divBdr>
    </w:div>
    <w:div w:id="188482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teataja.ee/akt/130122023005?leiaKehti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56A83-A090-41BC-AFD5-CDA4738FF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6</Pages>
  <Words>1671</Words>
  <Characters>9694</Characters>
  <Application>Microsoft Office Word</Application>
  <DocSecurity>0</DocSecurity>
  <Lines>80</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Andre</dc:creator>
  <cp:keywords/>
  <dc:description/>
  <cp:lastModifiedBy>Kärt Voor</cp:lastModifiedBy>
  <cp:revision>10</cp:revision>
  <cp:lastPrinted>2024-08-29T12:23:00Z</cp:lastPrinted>
  <dcterms:created xsi:type="dcterms:W3CDTF">2024-11-28T11:20:00Z</dcterms:created>
  <dcterms:modified xsi:type="dcterms:W3CDTF">2024-12-03T08:48:00Z</dcterms:modified>
</cp:coreProperties>
</file>